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18C852" w14:textId="77777777" w:rsidR="007E3C61" w:rsidRPr="00912ADF" w:rsidRDefault="007E3C61" w:rsidP="007E3C61">
      <w:pPr>
        <w:pBdr>
          <w:top w:val="single" w:sz="4" w:space="1" w:color="auto"/>
          <w:left w:val="single" w:sz="4" w:space="19" w:color="auto"/>
          <w:bottom w:val="single" w:sz="4" w:space="1" w:color="auto"/>
          <w:right w:val="single" w:sz="4" w:space="23" w:color="auto"/>
        </w:pBdr>
        <w:ind w:left="567" w:right="543"/>
        <w:jc w:val="center"/>
        <w:rPr>
          <w:rFonts w:ascii="Arial" w:hAnsi="Arial" w:cs="Arial"/>
          <w:b/>
          <w:sz w:val="28"/>
          <w:szCs w:val="28"/>
        </w:rPr>
      </w:pPr>
      <w:r w:rsidRPr="00912ADF">
        <w:rPr>
          <w:rFonts w:ascii="Arial" w:hAnsi="Arial" w:cs="Arial"/>
          <w:b/>
          <w:sz w:val="28"/>
          <w:szCs w:val="28"/>
        </w:rPr>
        <w:t>PREZENČNÍ LISTINA ŠKOLENÍ O BOZP, PO</w:t>
      </w:r>
      <w:r>
        <w:rPr>
          <w:rFonts w:ascii="Arial" w:hAnsi="Arial" w:cs="Arial"/>
          <w:b/>
          <w:sz w:val="28"/>
          <w:szCs w:val="28"/>
        </w:rPr>
        <w:t>,</w:t>
      </w:r>
      <w:r w:rsidRPr="00912ADF">
        <w:rPr>
          <w:rFonts w:ascii="Arial" w:hAnsi="Arial" w:cs="Arial"/>
          <w:b/>
          <w:sz w:val="28"/>
          <w:szCs w:val="28"/>
        </w:rPr>
        <w:t xml:space="preserve"> PZH</w:t>
      </w:r>
      <w:r>
        <w:rPr>
          <w:rFonts w:ascii="Arial" w:hAnsi="Arial" w:cs="Arial"/>
          <w:b/>
          <w:sz w:val="28"/>
          <w:szCs w:val="28"/>
        </w:rPr>
        <w:t>, NCHL</w:t>
      </w:r>
    </w:p>
    <w:p w14:paraId="1818C853" w14:textId="77777777" w:rsidR="007E3C61" w:rsidRPr="00CC22A6" w:rsidRDefault="007E3C61" w:rsidP="007E3C61">
      <w:pPr>
        <w:jc w:val="center"/>
        <w:rPr>
          <w:rFonts w:ascii="Arial" w:hAnsi="Arial" w:cs="Arial"/>
          <w:sz w:val="16"/>
          <w:szCs w:val="16"/>
        </w:rPr>
      </w:pPr>
    </w:p>
    <w:tbl>
      <w:tblPr>
        <w:tblW w:w="10206" w:type="dxa"/>
        <w:tblInd w:w="212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26"/>
        <w:gridCol w:w="4253"/>
        <w:gridCol w:w="1074"/>
        <w:gridCol w:w="2753"/>
      </w:tblGrid>
      <w:tr w:rsidR="007E3C61" w:rsidRPr="00970DA8" w14:paraId="1818C856" w14:textId="77777777" w:rsidTr="008E1E5C">
        <w:trPr>
          <w:trHeight w:val="397"/>
        </w:trPr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818C854" w14:textId="77777777" w:rsidR="007E3C61" w:rsidRPr="0077492C" w:rsidRDefault="007E3C61" w:rsidP="008E1E5C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7492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Datum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školení</w:t>
            </w:r>
            <w:r w:rsidRPr="0077492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:</w:t>
            </w:r>
          </w:p>
        </w:tc>
        <w:tc>
          <w:tcPr>
            <w:tcW w:w="8080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1818C855" w14:textId="2B3C43FC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</w:p>
        </w:tc>
      </w:tr>
      <w:tr w:rsidR="007E3C61" w:rsidRPr="00970DA8" w14:paraId="1818C858" w14:textId="77777777" w:rsidTr="008E1E5C">
        <w:trPr>
          <w:trHeight w:val="101"/>
        </w:trPr>
        <w:tc>
          <w:tcPr>
            <w:tcW w:w="10206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000000" w:fill="FFFFFF"/>
            <w:noWrap/>
            <w:vAlign w:val="bottom"/>
          </w:tcPr>
          <w:p w14:paraId="1818C857" w14:textId="77777777" w:rsidR="007E3C61" w:rsidRPr="002901BC" w:rsidRDefault="007E3C61" w:rsidP="008E1E5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3C61" w:rsidRPr="00970DA8" w14:paraId="1818C85B" w14:textId="77777777" w:rsidTr="008E1E5C">
        <w:trPr>
          <w:trHeight w:val="397"/>
        </w:trPr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818C859" w14:textId="77777777" w:rsidR="007E3C61" w:rsidRPr="0077492C" w:rsidRDefault="007E3C61" w:rsidP="008E1E5C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7492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Název akce/místo:</w:t>
            </w:r>
          </w:p>
        </w:tc>
        <w:tc>
          <w:tcPr>
            <w:tcW w:w="8080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1818C85A" w14:textId="77777777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</w:p>
        </w:tc>
      </w:tr>
      <w:tr w:rsidR="007E3C61" w:rsidRPr="00970DA8" w14:paraId="1818C860" w14:textId="77777777" w:rsidTr="008E1E5C">
        <w:trPr>
          <w:trHeight w:val="397"/>
        </w:trPr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818C85C" w14:textId="77777777" w:rsidR="007E3C61" w:rsidRPr="0077492C" w:rsidRDefault="007E3C61" w:rsidP="008E1E5C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7492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Dodavatel:</w:t>
            </w:r>
          </w:p>
        </w:tc>
        <w:tc>
          <w:tcPr>
            <w:tcW w:w="42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18C85D" w14:textId="77777777" w:rsidR="007E3C61" w:rsidRPr="0077492C" w:rsidRDefault="007E3C61" w:rsidP="008E1E5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7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818C85E" w14:textId="77777777" w:rsidR="007E3C61" w:rsidRPr="0077492C" w:rsidRDefault="007E3C61" w:rsidP="008E1E5C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7492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IČ:</w:t>
            </w:r>
          </w:p>
        </w:tc>
        <w:tc>
          <w:tcPr>
            <w:tcW w:w="27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1818C85F" w14:textId="77777777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</w:p>
        </w:tc>
      </w:tr>
      <w:tr w:rsidR="007E3C61" w:rsidRPr="00970DA8" w14:paraId="1818C865" w14:textId="77777777" w:rsidTr="008E1E5C">
        <w:trPr>
          <w:trHeight w:val="397"/>
        </w:trPr>
        <w:tc>
          <w:tcPr>
            <w:tcW w:w="21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818C861" w14:textId="77777777" w:rsidR="007E3C61" w:rsidRPr="0077492C" w:rsidRDefault="007E3C61" w:rsidP="008E1E5C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7492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Kontaktní osoba: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18C862" w14:textId="77777777" w:rsidR="007E3C61" w:rsidRPr="0077492C" w:rsidRDefault="007E3C61" w:rsidP="008E1E5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818C863" w14:textId="77777777" w:rsidR="007E3C61" w:rsidRPr="0077492C" w:rsidRDefault="007E3C61" w:rsidP="008E1E5C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7492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Telefon: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1818C864" w14:textId="77777777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</w:p>
        </w:tc>
      </w:tr>
      <w:tr w:rsidR="007E3C61" w:rsidRPr="00970DA8" w14:paraId="1818C86A" w14:textId="77777777" w:rsidTr="008E1E5C">
        <w:trPr>
          <w:trHeight w:val="397"/>
        </w:trPr>
        <w:tc>
          <w:tcPr>
            <w:tcW w:w="21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818C866" w14:textId="77777777" w:rsidR="007E3C61" w:rsidRPr="0077492C" w:rsidRDefault="007E3C61" w:rsidP="008E1E5C">
            <w:pPr>
              <w:rPr>
                <w:rFonts w:ascii="Arial" w:hAnsi="Arial" w:cs="Arial"/>
                <w:color w:val="000000"/>
              </w:rPr>
            </w:pPr>
            <w:r w:rsidRPr="0077492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Subdodavatel:</w:t>
            </w:r>
            <w:r w:rsidRPr="0077492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18C867" w14:textId="77777777" w:rsidR="007E3C61" w:rsidRPr="0077492C" w:rsidRDefault="007E3C61" w:rsidP="008E1E5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818C868" w14:textId="77777777" w:rsidR="007E3C61" w:rsidRPr="0077492C" w:rsidRDefault="007E3C61" w:rsidP="008E1E5C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7492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IČ: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1818C869" w14:textId="77777777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  <w:r w:rsidRPr="00970DA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E3C61" w:rsidRPr="00970DA8" w14:paraId="1818C86F" w14:textId="77777777" w:rsidTr="008E1E5C">
        <w:trPr>
          <w:trHeight w:val="397"/>
        </w:trPr>
        <w:tc>
          <w:tcPr>
            <w:tcW w:w="212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818C86B" w14:textId="77777777" w:rsidR="007E3C61" w:rsidRPr="0077492C" w:rsidRDefault="007E3C61" w:rsidP="008E1E5C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7492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Kontaktní osoba: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18C86C" w14:textId="77777777" w:rsidR="007E3C61" w:rsidRPr="0077492C" w:rsidRDefault="007E3C61" w:rsidP="008E1E5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818C86D" w14:textId="77777777" w:rsidR="007E3C61" w:rsidRPr="0077492C" w:rsidRDefault="007E3C61" w:rsidP="008E1E5C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7492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Telefon: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1818C86E" w14:textId="77777777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</w:p>
        </w:tc>
      </w:tr>
    </w:tbl>
    <w:p w14:paraId="1818C870" w14:textId="77777777" w:rsidR="007E3C61" w:rsidRDefault="007E3C61" w:rsidP="007E3C61">
      <w:pPr>
        <w:spacing w:before="120" w:after="120"/>
        <w:ind w:firstLine="284"/>
        <w:rPr>
          <w:rFonts w:ascii="Arial" w:hAnsi="Arial" w:cs="Arial"/>
        </w:rPr>
      </w:pPr>
      <w:r w:rsidRPr="00F667FA">
        <w:rPr>
          <w:rFonts w:ascii="Arial" w:hAnsi="Arial" w:cs="Arial"/>
          <w:b/>
          <w:sz w:val="22"/>
          <w:szCs w:val="22"/>
        </w:rPr>
        <w:t>ÚDRŽBA</w:t>
      </w:r>
      <w:r>
        <w:rPr>
          <w:rFonts w:ascii="Arial" w:hAnsi="Arial" w:cs="Arial"/>
        </w:rPr>
        <w:tab/>
      </w:r>
      <w:r w:rsidR="00E20D8B" w:rsidRPr="00970DA8">
        <w:rPr>
          <w:rFonts w:ascii="Arial" w:hAnsi="Arial" w:cs="Arial"/>
        </w:rPr>
        <w:fldChar w:fldCharType="begin">
          <w:ffData>
            <w:name w:val="Zaškrtávací12"/>
            <w:enabled/>
            <w:calcOnExit w:val="0"/>
            <w:checkBox>
              <w:sizeAuto/>
              <w:default w:val="0"/>
            </w:checkBox>
          </w:ffData>
        </w:fldChar>
      </w:r>
      <w:r w:rsidRPr="00970DA8">
        <w:rPr>
          <w:rFonts w:ascii="Arial" w:hAnsi="Arial" w:cs="Arial"/>
        </w:rPr>
        <w:instrText xml:space="preserve"> FORMCHECKBOX </w:instrText>
      </w:r>
      <w:r w:rsidR="00000217">
        <w:rPr>
          <w:rFonts w:ascii="Arial" w:hAnsi="Arial" w:cs="Arial"/>
        </w:rPr>
      </w:r>
      <w:r w:rsidR="00000217">
        <w:rPr>
          <w:rFonts w:ascii="Arial" w:hAnsi="Arial" w:cs="Arial"/>
        </w:rPr>
        <w:fldChar w:fldCharType="separate"/>
      </w:r>
      <w:r w:rsidR="00E20D8B" w:rsidRPr="00970DA8">
        <w:rPr>
          <w:rFonts w:ascii="Arial" w:hAnsi="Arial" w:cs="Arial"/>
        </w:rPr>
        <w:fldChar w:fldCharType="end"/>
      </w:r>
      <w:r w:rsidRPr="00970DA8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A7E26">
        <w:rPr>
          <w:rFonts w:ascii="Arial" w:hAnsi="Arial" w:cs="Arial"/>
          <w:b/>
          <w:sz w:val="22"/>
          <w:szCs w:val="22"/>
        </w:rPr>
        <w:t>ZARÁŽKA</w:t>
      </w:r>
      <w:r>
        <w:rPr>
          <w:rFonts w:ascii="Arial" w:hAnsi="Arial" w:cs="Arial"/>
          <w:b/>
          <w:sz w:val="22"/>
          <w:szCs w:val="22"/>
        </w:rPr>
        <w:tab/>
      </w:r>
      <w:r w:rsidR="00E20D8B" w:rsidRPr="00970DA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70DA8">
        <w:rPr>
          <w:rFonts w:ascii="Arial" w:hAnsi="Arial" w:cs="Arial"/>
        </w:rPr>
        <w:instrText xml:space="preserve"> FORMCHECKBOX </w:instrText>
      </w:r>
      <w:r w:rsidR="00000217">
        <w:rPr>
          <w:rFonts w:ascii="Arial" w:hAnsi="Arial" w:cs="Arial"/>
        </w:rPr>
      </w:r>
      <w:r w:rsidR="00000217">
        <w:rPr>
          <w:rFonts w:ascii="Arial" w:hAnsi="Arial" w:cs="Arial"/>
        </w:rPr>
        <w:fldChar w:fldCharType="separate"/>
      </w:r>
      <w:r w:rsidR="00E20D8B" w:rsidRPr="00970DA8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667FA">
        <w:rPr>
          <w:rFonts w:ascii="Arial" w:hAnsi="Arial" w:cs="Arial"/>
          <w:b/>
          <w:sz w:val="22"/>
          <w:szCs w:val="22"/>
        </w:rPr>
        <w:t>INVESTICE</w:t>
      </w:r>
      <w:r>
        <w:rPr>
          <w:rFonts w:ascii="Arial" w:hAnsi="Arial" w:cs="Arial"/>
        </w:rPr>
        <w:tab/>
      </w:r>
      <w:r w:rsidR="00E20D8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000217">
        <w:rPr>
          <w:rFonts w:ascii="Arial" w:hAnsi="Arial" w:cs="Arial"/>
        </w:rPr>
      </w:r>
      <w:r w:rsidR="00000217">
        <w:rPr>
          <w:rFonts w:ascii="Arial" w:hAnsi="Arial" w:cs="Arial"/>
        </w:rPr>
        <w:fldChar w:fldCharType="separate"/>
      </w:r>
      <w:r w:rsidR="00E20D8B">
        <w:rPr>
          <w:rFonts w:ascii="Arial" w:hAnsi="Arial" w:cs="Arial"/>
        </w:rPr>
        <w:fldChar w:fldCharType="end"/>
      </w:r>
    </w:p>
    <w:p w14:paraId="1818C871" w14:textId="77777777" w:rsidR="007E3C61" w:rsidRPr="002901BC" w:rsidRDefault="007E3C61" w:rsidP="007E3C61">
      <w:pPr>
        <w:spacing w:before="120" w:after="120"/>
        <w:ind w:left="284" w:right="260"/>
        <w:jc w:val="both"/>
        <w:rPr>
          <w:rFonts w:ascii="Arial" w:hAnsi="Arial" w:cs="Arial"/>
          <w:sz w:val="22"/>
          <w:szCs w:val="22"/>
        </w:rPr>
      </w:pPr>
      <w:r w:rsidRPr="002901BC">
        <w:rPr>
          <w:rFonts w:ascii="Arial" w:hAnsi="Arial" w:cs="Arial"/>
          <w:sz w:val="22"/>
          <w:szCs w:val="22"/>
        </w:rPr>
        <w:t xml:space="preserve">Potvrzuji svým podpisem, že jsem byl/a seznámen/a s oblastmi dle </w:t>
      </w:r>
      <w:proofErr w:type="spellStart"/>
      <w:r w:rsidRPr="002901BC">
        <w:rPr>
          <w:rFonts w:ascii="Arial" w:hAnsi="Arial" w:cs="Arial"/>
          <w:sz w:val="22"/>
          <w:szCs w:val="22"/>
        </w:rPr>
        <w:t>Tématického</w:t>
      </w:r>
      <w:proofErr w:type="spellEnd"/>
      <w:r w:rsidRPr="002901BC">
        <w:rPr>
          <w:rFonts w:ascii="Arial" w:hAnsi="Arial" w:cs="Arial"/>
          <w:sz w:val="22"/>
          <w:szCs w:val="22"/>
        </w:rPr>
        <w:t xml:space="preserve"> plánu školení, který je uveden na druhé straně této prezenční listiny a že jsem školení v plném rozsahu porozuměl/a </w:t>
      </w:r>
      <w:proofErr w:type="spellStart"/>
      <w:r w:rsidRPr="002901BC">
        <w:rPr>
          <w:rFonts w:ascii="Arial" w:hAnsi="Arial" w:cs="Arial"/>
          <w:sz w:val="22"/>
          <w:szCs w:val="22"/>
        </w:rPr>
        <w:t>a</w:t>
      </w:r>
      <w:proofErr w:type="spellEnd"/>
      <w:r w:rsidRPr="002901BC">
        <w:rPr>
          <w:rFonts w:ascii="Arial" w:hAnsi="Arial" w:cs="Arial"/>
          <w:sz w:val="22"/>
          <w:szCs w:val="22"/>
        </w:rPr>
        <w:t xml:space="preserve"> všechny mé dotazy mi byly zodpovězeny.</w:t>
      </w:r>
    </w:p>
    <w:tbl>
      <w:tblPr>
        <w:tblW w:w="10314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25"/>
        <w:gridCol w:w="4709"/>
        <w:gridCol w:w="1961"/>
        <w:gridCol w:w="1985"/>
        <w:gridCol w:w="1034"/>
      </w:tblGrid>
      <w:tr w:rsidR="007E3C61" w:rsidRPr="00970DA8" w14:paraId="1818C877" w14:textId="77777777" w:rsidTr="00686C15">
        <w:trPr>
          <w:trHeight w:val="390"/>
          <w:jc w:val="center"/>
        </w:trPr>
        <w:tc>
          <w:tcPr>
            <w:tcW w:w="62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D9D9D9"/>
            <w:noWrap/>
            <w:vAlign w:val="bottom"/>
          </w:tcPr>
          <w:p w14:paraId="1818C872" w14:textId="7D30C3F2" w:rsidR="007E3C61" w:rsidRPr="002901BC" w:rsidRDefault="007E3C61" w:rsidP="00686C15">
            <w:pPr>
              <w:jc w:val="center"/>
              <w:rPr>
                <w:rFonts w:ascii="Arial" w:hAnsi="Arial" w:cs="Arial"/>
                <w:b/>
                <w:color w:val="000000"/>
              </w:rPr>
            </w:pPr>
            <w:proofErr w:type="spellStart"/>
            <w:r w:rsidRPr="002901BC">
              <w:rPr>
                <w:rFonts w:ascii="Arial" w:hAnsi="Arial" w:cs="Arial"/>
                <w:b/>
                <w:color w:val="000000"/>
                <w:sz w:val="22"/>
                <w:szCs w:val="22"/>
              </w:rPr>
              <w:t>Poř</w:t>
            </w:r>
            <w:proofErr w:type="spellEnd"/>
            <w:r w:rsidRPr="002901BC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709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shd w:val="clear" w:color="auto" w:fill="D9D9D9"/>
            <w:noWrap/>
            <w:vAlign w:val="bottom"/>
          </w:tcPr>
          <w:p w14:paraId="1818C873" w14:textId="77777777" w:rsidR="007E3C61" w:rsidRPr="002901BC" w:rsidRDefault="007E3C61" w:rsidP="00686C15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J</w:t>
            </w:r>
            <w:r w:rsidRPr="002901BC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méno,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p</w:t>
            </w:r>
            <w:r w:rsidRPr="002901BC">
              <w:rPr>
                <w:rFonts w:ascii="Arial" w:hAnsi="Arial" w:cs="Arial"/>
                <w:b/>
                <w:color w:val="000000"/>
                <w:sz w:val="22"/>
                <w:szCs w:val="22"/>
              </w:rPr>
              <w:t>říjmení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,</w:t>
            </w:r>
            <w:r w:rsidRPr="002901BC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titul</w:t>
            </w:r>
          </w:p>
        </w:tc>
        <w:tc>
          <w:tcPr>
            <w:tcW w:w="1961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shd w:val="clear" w:color="auto" w:fill="D9D9D9"/>
            <w:noWrap/>
            <w:vAlign w:val="bottom"/>
          </w:tcPr>
          <w:p w14:paraId="1818C874" w14:textId="77777777" w:rsidR="007E3C61" w:rsidRPr="002901BC" w:rsidRDefault="007E3C61" w:rsidP="008E1E5C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901BC">
              <w:rPr>
                <w:rFonts w:ascii="Arial" w:hAnsi="Arial" w:cs="Arial"/>
                <w:b/>
                <w:color w:val="000000"/>
                <w:sz w:val="22"/>
                <w:szCs w:val="22"/>
              </w:rPr>
              <w:t>Datum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shd w:val="clear" w:color="auto" w:fill="D9D9D9"/>
            <w:noWrap/>
            <w:vAlign w:val="bottom"/>
          </w:tcPr>
          <w:p w14:paraId="1818C875" w14:textId="77777777" w:rsidR="007E3C61" w:rsidRPr="002901BC" w:rsidRDefault="007E3C61" w:rsidP="008E1E5C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901BC">
              <w:rPr>
                <w:rFonts w:ascii="Arial" w:hAnsi="Arial" w:cs="Arial"/>
                <w:b/>
                <w:color w:val="000000"/>
                <w:sz w:val="22"/>
                <w:szCs w:val="22"/>
              </w:rPr>
              <w:t>Podpis</w:t>
            </w:r>
          </w:p>
        </w:tc>
        <w:tc>
          <w:tcPr>
            <w:tcW w:w="1034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D9D9D9"/>
            <w:noWrap/>
            <w:vAlign w:val="bottom"/>
          </w:tcPr>
          <w:p w14:paraId="1818C876" w14:textId="77777777" w:rsidR="007E3C61" w:rsidRPr="00BF6701" w:rsidRDefault="007E3C61" w:rsidP="00BF6701">
            <w:pPr>
              <w:pStyle w:val="Bezmezer"/>
              <w:rPr>
                <w:rFonts w:asciiTheme="minorHAnsi" w:hAnsiTheme="minorHAnsi" w:cstheme="minorHAnsi"/>
                <w:b/>
              </w:rPr>
            </w:pPr>
            <w:r w:rsidRPr="00BF6701">
              <w:rPr>
                <w:rFonts w:asciiTheme="minorHAnsi" w:hAnsiTheme="minorHAnsi" w:cstheme="minorHAnsi"/>
                <w:b/>
              </w:rPr>
              <w:t>Ověření</w:t>
            </w:r>
          </w:p>
        </w:tc>
      </w:tr>
      <w:tr w:rsidR="00DC665E" w:rsidRPr="00970DA8" w14:paraId="1818C87E" w14:textId="77777777" w:rsidTr="00DC665E">
        <w:trPr>
          <w:trHeight w:val="189"/>
          <w:jc w:val="center"/>
        </w:trPr>
        <w:tc>
          <w:tcPr>
            <w:tcW w:w="625" w:type="dxa"/>
            <w:tcBorders>
              <w:top w:val="nil"/>
              <w:left w:val="single" w:sz="12" w:space="0" w:color="auto"/>
              <w:right w:val="nil"/>
            </w:tcBorders>
            <w:shd w:val="clear" w:color="auto" w:fill="D9D9D9"/>
            <w:noWrap/>
            <w:vAlign w:val="bottom"/>
          </w:tcPr>
          <w:p w14:paraId="1818C878" w14:textId="77777777" w:rsidR="00DC665E" w:rsidRPr="00DC665E" w:rsidRDefault="00DC665E" w:rsidP="00DC665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č.</w:t>
            </w:r>
          </w:p>
        </w:tc>
        <w:tc>
          <w:tcPr>
            <w:tcW w:w="4709" w:type="dxa"/>
            <w:tcBorders>
              <w:top w:val="nil"/>
              <w:left w:val="single" w:sz="4" w:space="0" w:color="auto"/>
              <w:right w:val="nil"/>
            </w:tcBorders>
            <w:shd w:val="clear" w:color="auto" w:fill="D9D9D9"/>
            <w:noWrap/>
            <w:vAlign w:val="bottom"/>
          </w:tcPr>
          <w:p w14:paraId="1818C879" w14:textId="77777777" w:rsidR="00DC665E" w:rsidRPr="002901BC" w:rsidRDefault="00DC665E" w:rsidP="008E1E5C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9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1818C87A" w14:textId="77777777" w:rsidR="00DC665E" w:rsidRPr="002901BC" w:rsidRDefault="00DC665E" w:rsidP="008E1E5C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901BC">
              <w:rPr>
                <w:rFonts w:ascii="Arial" w:hAnsi="Arial" w:cs="Arial"/>
                <w:b/>
                <w:color w:val="000000"/>
                <w:sz w:val="22"/>
                <w:szCs w:val="22"/>
              </w:rPr>
              <w:t>narození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shd w:val="clear" w:color="auto" w:fill="D9D9D9"/>
            <w:noWrap/>
            <w:vAlign w:val="bottom"/>
          </w:tcPr>
          <w:p w14:paraId="1818C87B" w14:textId="77777777" w:rsidR="00DC665E" w:rsidRPr="002901BC" w:rsidRDefault="00DC665E" w:rsidP="008E1E5C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901BC">
              <w:rPr>
                <w:rFonts w:ascii="Arial" w:hAnsi="Arial" w:cs="Arial"/>
                <w:b/>
                <w:color w:val="000000"/>
                <w:sz w:val="22"/>
                <w:szCs w:val="22"/>
              </w:rPr>
              <w:t>školeného</w:t>
            </w:r>
          </w:p>
        </w:tc>
        <w:tc>
          <w:tcPr>
            <w:tcW w:w="1034" w:type="dxa"/>
            <w:vMerge w:val="restart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D9D9D9"/>
            <w:noWrap/>
            <w:vAlign w:val="bottom"/>
          </w:tcPr>
          <w:p w14:paraId="724A74AD" w14:textId="6FC212EF" w:rsidR="008917C0" w:rsidRDefault="008917C0" w:rsidP="008917C0">
            <w:pPr>
              <w:pStyle w:val="Bezmezer"/>
              <w:rPr>
                <w:rFonts w:asciiTheme="minorHAnsi" w:hAnsiTheme="minorHAnsi" w:cstheme="minorHAnsi"/>
                <w:b/>
              </w:rPr>
            </w:pPr>
            <w:r w:rsidRPr="00BF6701">
              <w:rPr>
                <w:rFonts w:asciiTheme="minorHAnsi" w:hAnsiTheme="minorHAnsi" w:cstheme="minorHAnsi"/>
                <w:b/>
              </w:rPr>
              <w:t>Z</w:t>
            </w:r>
            <w:r w:rsidR="00DC665E" w:rsidRPr="00BF6701">
              <w:rPr>
                <w:rFonts w:asciiTheme="minorHAnsi" w:hAnsiTheme="minorHAnsi" w:cstheme="minorHAnsi"/>
                <w:b/>
              </w:rPr>
              <w:t>nalostí</w:t>
            </w:r>
          </w:p>
          <w:p w14:paraId="1818C87D" w14:textId="4E60CAA1" w:rsidR="00DC665E" w:rsidRPr="00BF6701" w:rsidRDefault="00DC665E" w:rsidP="008917C0">
            <w:pPr>
              <w:pStyle w:val="Bezmezer"/>
              <w:rPr>
                <w:rFonts w:asciiTheme="minorHAnsi" w:hAnsiTheme="minorHAnsi" w:cstheme="minorHAnsi"/>
                <w:b/>
              </w:rPr>
            </w:pPr>
            <w:r w:rsidRPr="00BF6701">
              <w:rPr>
                <w:rFonts w:asciiTheme="minorHAnsi" w:hAnsiTheme="minorHAnsi" w:cstheme="minorHAnsi"/>
                <w:b/>
              </w:rPr>
              <w:t>Ano/Ne</w:t>
            </w:r>
          </w:p>
        </w:tc>
      </w:tr>
      <w:tr w:rsidR="00DC665E" w:rsidRPr="00970DA8" w14:paraId="1818C884" w14:textId="77777777" w:rsidTr="00686C15">
        <w:trPr>
          <w:trHeight w:val="132"/>
          <w:jc w:val="center"/>
        </w:trPr>
        <w:tc>
          <w:tcPr>
            <w:tcW w:w="625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1818C87F" w14:textId="77777777" w:rsidR="00DC665E" w:rsidRPr="002901BC" w:rsidRDefault="00DC665E" w:rsidP="008E1E5C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70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1818C880" w14:textId="77777777" w:rsidR="00DC665E" w:rsidRPr="002901BC" w:rsidRDefault="00DC665E" w:rsidP="008E1E5C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96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1818C881" w14:textId="77777777" w:rsidR="00DC665E" w:rsidRPr="002901BC" w:rsidRDefault="00DC665E" w:rsidP="008E1E5C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1818C882" w14:textId="77777777" w:rsidR="00DC665E" w:rsidRPr="002901BC" w:rsidRDefault="00DC665E" w:rsidP="008E1E5C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034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noWrap/>
            <w:vAlign w:val="bottom"/>
          </w:tcPr>
          <w:p w14:paraId="1818C883" w14:textId="77777777" w:rsidR="00DC665E" w:rsidRDefault="00DC665E" w:rsidP="00DC665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7E3C61" w:rsidRPr="00970DA8" w14:paraId="1818C88A" w14:textId="77777777" w:rsidTr="008917C0">
        <w:trPr>
          <w:trHeight w:val="439"/>
          <w:jc w:val="center"/>
        </w:trPr>
        <w:tc>
          <w:tcPr>
            <w:tcW w:w="6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8C885" w14:textId="77777777" w:rsidR="007E3C61" w:rsidRPr="00970DA8" w:rsidRDefault="007E3C61" w:rsidP="008917C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70DA8">
              <w:rPr>
                <w:rFonts w:ascii="Arial" w:hAnsi="Arial" w:cs="Arial"/>
                <w:b/>
                <w:bCs/>
                <w:color w:val="000000"/>
              </w:rPr>
              <w:t>1.</w:t>
            </w:r>
          </w:p>
        </w:tc>
        <w:tc>
          <w:tcPr>
            <w:tcW w:w="470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818C886" w14:textId="4208F5A9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9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87" w14:textId="1DE2F0F6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88" w14:textId="77777777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  <w:r w:rsidRPr="00970DA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34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818C889" w14:textId="77777777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  <w:r w:rsidRPr="00970DA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E3C61" w:rsidRPr="00970DA8" w14:paraId="1818C890" w14:textId="77777777" w:rsidTr="008917C0">
        <w:trPr>
          <w:trHeight w:val="439"/>
          <w:jc w:val="center"/>
        </w:trPr>
        <w:tc>
          <w:tcPr>
            <w:tcW w:w="62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8C88B" w14:textId="77777777" w:rsidR="007E3C61" w:rsidRPr="00970DA8" w:rsidRDefault="007E3C61" w:rsidP="008917C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70DA8">
              <w:rPr>
                <w:rFonts w:ascii="Arial" w:hAnsi="Arial" w:cs="Arial"/>
                <w:b/>
                <w:bCs/>
                <w:color w:val="000000"/>
              </w:rPr>
              <w:t>2.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8C" w14:textId="6CC52970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8D" w14:textId="2642C724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8E" w14:textId="77777777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  <w:r w:rsidRPr="00970DA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818C88F" w14:textId="77777777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  <w:r w:rsidRPr="00970DA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E3C61" w:rsidRPr="00970DA8" w14:paraId="1818C896" w14:textId="77777777" w:rsidTr="008917C0">
        <w:trPr>
          <w:trHeight w:val="439"/>
          <w:jc w:val="center"/>
        </w:trPr>
        <w:tc>
          <w:tcPr>
            <w:tcW w:w="62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8C891" w14:textId="77777777" w:rsidR="007E3C61" w:rsidRPr="00970DA8" w:rsidRDefault="007E3C61" w:rsidP="008917C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70DA8">
              <w:rPr>
                <w:rFonts w:ascii="Arial" w:hAnsi="Arial" w:cs="Arial"/>
                <w:b/>
                <w:bCs/>
                <w:color w:val="000000"/>
              </w:rPr>
              <w:t>3.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92" w14:textId="62D38DBE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93" w14:textId="6ADE6546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94" w14:textId="77777777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  <w:r w:rsidRPr="00970DA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818C895" w14:textId="77777777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  <w:r w:rsidRPr="00970DA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E3C61" w:rsidRPr="00970DA8" w14:paraId="1818C89C" w14:textId="77777777" w:rsidTr="008917C0">
        <w:trPr>
          <w:trHeight w:val="439"/>
          <w:jc w:val="center"/>
        </w:trPr>
        <w:tc>
          <w:tcPr>
            <w:tcW w:w="62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8C897" w14:textId="77777777" w:rsidR="007E3C61" w:rsidRPr="00970DA8" w:rsidRDefault="007E3C61" w:rsidP="008917C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70DA8">
              <w:rPr>
                <w:rFonts w:ascii="Arial" w:hAnsi="Arial" w:cs="Arial"/>
                <w:b/>
                <w:bCs/>
                <w:color w:val="000000"/>
              </w:rPr>
              <w:t>4.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98" w14:textId="68F1AD21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99" w14:textId="70E02D48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9A" w14:textId="77777777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  <w:r w:rsidRPr="00970DA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818C89B" w14:textId="77777777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  <w:r w:rsidRPr="00970DA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E3C61" w:rsidRPr="00970DA8" w14:paraId="1818C8A2" w14:textId="77777777" w:rsidTr="008917C0">
        <w:trPr>
          <w:trHeight w:val="439"/>
          <w:jc w:val="center"/>
        </w:trPr>
        <w:tc>
          <w:tcPr>
            <w:tcW w:w="62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8C89D" w14:textId="77777777" w:rsidR="007E3C61" w:rsidRPr="00970DA8" w:rsidRDefault="007E3C61" w:rsidP="008917C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70DA8">
              <w:rPr>
                <w:rFonts w:ascii="Arial" w:hAnsi="Arial" w:cs="Arial"/>
                <w:b/>
                <w:bCs/>
                <w:color w:val="000000"/>
              </w:rPr>
              <w:t>5.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9E" w14:textId="1A8BB58A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9F" w14:textId="633610ED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A0" w14:textId="77777777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  <w:r w:rsidRPr="00970DA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818C8A1" w14:textId="77777777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  <w:r w:rsidRPr="00970DA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E3C61" w:rsidRPr="00970DA8" w14:paraId="1818C8A8" w14:textId="77777777" w:rsidTr="008917C0">
        <w:trPr>
          <w:trHeight w:val="439"/>
          <w:jc w:val="center"/>
        </w:trPr>
        <w:tc>
          <w:tcPr>
            <w:tcW w:w="62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8C8A3" w14:textId="77777777" w:rsidR="007E3C61" w:rsidRPr="00970DA8" w:rsidRDefault="007E3C61" w:rsidP="008917C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70DA8">
              <w:rPr>
                <w:rFonts w:ascii="Arial" w:hAnsi="Arial" w:cs="Arial"/>
                <w:b/>
                <w:bCs/>
                <w:color w:val="000000"/>
              </w:rPr>
              <w:t>6.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A4" w14:textId="7CC02DD8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A5" w14:textId="2C3431FC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A6" w14:textId="77777777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  <w:r w:rsidRPr="00970DA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818C8A7" w14:textId="77777777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  <w:r w:rsidRPr="00970DA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E3C61" w:rsidRPr="00970DA8" w14:paraId="1818C8AE" w14:textId="77777777" w:rsidTr="008917C0">
        <w:trPr>
          <w:trHeight w:val="439"/>
          <w:jc w:val="center"/>
        </w:trPr>
        <w:tc>
          <w:tcPr>
            <w:tcW w:w="62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8C8A9" w14:textId="77777777" w:rsidR="007E3C61" w:rsidRPr="00970DA8" w:rsidRDefault="007E3C61" w:rsidP="008917C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70DA8">
              <w:rPr>
                <w:rFonts w:ascii="Arial" w:hAnsi="Arial" w:cs="Arial"/>
                <w:b/>
                <w:bCs/>
                <w:color w:val="000000"/>
              </w:rPr>
              <w:t>7.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AA" w14:textId="73ABB8F1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AB" w14:textId="696E5AE0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AC" w14:textId="77777777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  <w:r w:rsidRPr="00970DA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818C8AD" w14:textId="77777777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  <w:r w:rsidRPr="00970DA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E3C61" w:rsidRPr="00970DA8" w14:paraId="1818C8B4" w14:textId="77777777" w:rsidTr="008917C0">
        <w:trPr>
          <w:trHeight w:val="439"/>
          <w:jc w:val="center"/>
        </w:trPr>
        <w:tc>
          <w:tcPr>
            <w:tcW w:w="62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8C8AF" w14:textId="77777777" w:rsidR="007E3C61" w:rsidRPr="00970DA8" w:rsidRDefault="007E3C61" w:rsidP="008917C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70DA8">
              <w:rPr>
                <w:rFonts w:ascii="Arial" w:hAnsi="Arial" w:cs="Arial"/>
                <w:b/>
                <w:bCs/>
                <w:color w:val="000000"/>
              </w:rPr>
              <w:t>8.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B0" w14:textId="0A18D925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B1" w14:textId="49A12468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B2" w14:textId="77777777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  <w:r w:rsidRPr="00970DA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818C8B3" w14:textId="77777777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  <w:r w:rsidRPr="00970DA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E3C61" w:rsidRPr="00970DA8" w14:paraId="1818C8BA" w14:textId="77777777" w:rsidTr="008917C0">
        <w:trPr>
          <w:trHeight w:val="439"/>
          <w:jc w:val="center"/>
        </w:trPr>
        <w:tc>
          <w:tcPr>
            <w:tcW w:w="62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8C8B5" w14:textId="77777777" w:rsidR="007E3C61" w:rsidRPr="00970DA8" w:rsidRDefault="007E3C61" w:rsidP="008917C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70DA8">
              <w:rPr>
                <w:rFonts w:ascii="Arial" w:hAnsi="Arial" w:cs="Arial"/>
                <w:b/>
                <w:bCs/>
                <w:color w:val="000000"/>
              </w:rPr>
              <w:t>9.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B6" w14:textId="77777777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B7" w14:textId="45FE8C3D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B8" w14:textId="77777777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  <w:r w:rsidRPr="00970DA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818C8B9" w14:textId="77777777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  <w:r w:rsidRPr="00970DA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E3C61" w:rsidRPr="00970DA8" w14:paraId="1818C8C0" w14:textId="77777777" w:rsidTr="008917C0">
        <w:trPr>
          <w:trHeight w:val="439"/>
          <w:jc w:val="center"/>
        </w:trPr>
        <w:tc>
          <w:tcPr>
            <w:tcW w:w="62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8C8BB" w14:textId="77777777" w:rsidR="007E3C61" w:rsidRPr="00970DA8" w:rsidRDefault="007E3C61" w:rsidP="008917C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70DA8">
              <w:rPr>
                <w:rFonts w:ascii="Arial" w:hAnsi="Arial" w:cs="Arial"/>
                <w:b/>
                <w:bCs/>
                <w:color w:val="000000"/>
              </w:rPr>
              <w:t>10.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BC" w14:textId="77777777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BD" w14:textId="5156CD8F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BE" w14:textId="77777777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  <w:r w:rsidRPr="00970DA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818C8BF" w14:textId="77777777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  <w:r w:rsidRPr="00970DA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E3C61" w:rsidRPr="00970DA8" w14:paraId="1818C8C6" w14:textId="77777777" w:rsidTr="008917C0">
        <w:trPr>
          <w:trHeight w:val="439"/>
          <w:jc w:val="center"/>
        </w:trPr>
        <w:tc>
          <w:tcPr>
            <w:tcW w:w="62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8C8C1" w14:textId="77777777" w:rsidR="007E3C61" w:rsidRPr="00970DA8" w:rsidRDefault="007E3C61" w:rsidP="008917C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70DA8">
              <w:rPr>
                <w:rFonts w:ascii="Arial" w:hAnsi="Arial" w:cs="Arial"/>
                <w:b/>
                <w:bCs/>
                <w:color w:val="000000"/>
              </w:rPr>
              <w:t>11.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C2" w14:textId="77777777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C3" w14:textId="77777777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  <w:r w:rsidRPr="00970DA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C4" w14:textId="77777777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  <w:r w:rsidRPr="00970DA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818C8C5" w14:textId="77777777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  <w:r w:rsidRPr="00970DA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E3C61" w:rsidRPr="00970DA8" w14:paraId="1818C8CC" w14:textId="77777777" w:rsidTr="008917C0">
        <w:trPr>
          <w:trHeight w:val="439"/>
          <w:jc w:val="center"/>
        </w:trPr>
        <w:tc>
          <w:tcPr>
            <w:tcW w:w="62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8C8C7" w14:textId="77777777" w:rsidR="007E3C61" w:rsidRPr="00970DA8" w:rsidRDefault="007E3C61" w:rsidP="008917C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70DA8">
              <w:rPr>
                <w:rFonts w:ascii="Arial" w:hAnsi="Arial" w:cs="Arial"/>
                <w:b/>
                <w:bCs/>
                <w:color w:val="000000"/>
              </w:rPr>
              <w:t>12.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C8" w14:textId="77777777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  <w:r w:rsidRPr="00970DA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C9" w14:textId="77777777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  <w:r w:rsidRPr="00970DA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CA" w14:textId="77777777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  <w:r w:rsidRPr="00970DA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818C8CB" w14:textId="77777777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  <w:r w:rsidRPr="00970DA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E3C61" w:rsidRPr="00970DA8" w14:paraId="1818C8D2" w14:textId="77777777" w:rsidTr="008917C0">
        <w:trPr>
          <w:trHeight w:val="439"/>
          <w:jc w:val="center"/>
        </w:trPr>
        <w:tc>
          <w:tcPr>
            <w:tcW w:w="62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8C8CD" w14:textId="77777777" w:rsidR="007E3C61" w:rsidRPr="00970DA8" w:rsidRDefault="007E3C61" w:rsidP="008917C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70DA8">
              <w:rPr>
                <w:rFonts w:ascii="Arial" w:hAnsi="Arial" w:cs="Arial"/>
                <w:b/>
                <w:bCs/>
                <w:color w:val="000000"/>
              </w:rPr>
              <w:t>13.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CE" w14:textId="77777777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  <w:r w:rsidRPr="00970DA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CF" w14:textId="77777777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  <w:r w:rsidRPr="00970DA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D0" w14:textId="77777777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  <w:r w:rsidRPr="00970DA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818C8D1" w14:textId="77777777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  <w:r w:rsidRPr="00970DA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E3C61" w:rsidRPr="00970DA8" w14:paraId="1818C8D8" w14:textId="77777777" w:rsidTr="008917C0">
        <w:trPr>
          <w:trHeight w:val="439"/>
          <w:jc w:val="center"/>
        </w:trPr>
        <w:tc>
          <w:tcPr>
            <w:tcW w:w="62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8C8D3" w14:textId="77777777" w:rsidR="007E3C61" w:rsidRPr="00970DA8" w:rsidRDefault="007E3C61" w:rsidP="008917C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70DA8">
              <w:rPr>
                <w:rFonts w:ascii="Arial" w:hAnsi="Arial" w:cs="Arial"/>
                <w:b/>
                <w:bCs/>
                <w:color w:val="000000"/>
              </w:rPr>
              <w:t>14.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D4" w14:textId="77777777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  <w:r w:rsidRPr="00970DA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D5" w14:textId="77777777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  <w:r w:rsidRPr="00970DA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D6" w14:textId="77777777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  <w:r w:rsidRPr="00970DA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818C8D7" w14:textId="77777777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  <w:r w:rsidRPr="00970DA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E3C61" w:rsidRPr="00970DA8" w14:paraId="1818C8DE" w14:textId="77777777" w:rsidTr="008917C0">
        <w:trPr>
          <w:trHeight w:val="439"/>
          <w:jc w:val="center"/>
        </w:trPr>
        <w:tc>
          <w:tcPr>
            <w:tcW w:w="625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1818C8D9" w14:textId="77777777" w:rsidR="007E3C61" w:rsidRPr="00970DA8" w:rsidRDefault="007E3C61" w:rsidP="008917C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15.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1818C8DA" w14:textId="77777777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1818C8DB" w14:textId="77777777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1818C8DC" w14:textId="77777777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818C8DD" w14:textId="77777777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</w:p>
        </w:tc>
      </w:tr>
      <w:tr w:rsidR="007E3C61" w:rsidRPr="00970DA8" w14:paraId="1818C8E4" w14:textId="77777777" w:rsidTr="00DC665E">
        <w:trPr>
          <w:trHeight w:val="439"/>
          <w:jc w:val="center"/>
        </w:trPr>
        <w:tc>
          <w:tcPr>
            <w:tcW w:w="6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5DFEC" w:themeFill="accent4" w:themeFillTint="33"/>
            <w:noWrap/>
            <w:vAlign w:val="bottom"/>
          </w:tcPr>
          <w:p w14:paraId="1818C8DF" w14:textId="77777777" w:rsidR="007E3C61" w:rsidRPr="00970DA8" w:rsidRDefault="007E3C61" w:rsidP="008E1E5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9689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E5DFEC" w:themeFill="accent4" w:themeFillTint="33"/>
            <w:noWrap/>
            <w:vAlign w:val="bottom"/>
          </w:tcPr>
          <w:p w14:paraId="1818C8E0" w14:textId="77777777" w:rsidR="007E3C61" w:rsidRPr="00A01209" w:rsidRDefault="007E3C61" w:rsidP="008E1E5C">
            <w:pPr>
              <w:ind w:left="-480" w:firstLine="48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Zaměstnavatel zajistí:</w:t>
            </w:r>
          </w:p>
          <w:p w14:paraId="053876BD" w14:textId="2D9C2C09" w:rsidR="00DC7A31" w:rsidRDefault="007E3C61" w:rsidP="008E1E5C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C35A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Seznámení </w:t>
            </w:r>
            <w:r w:rsidRPr="00E52A6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zaměstnance</w:t>
            </w:r>
            <w:r w:rsidR="00DC7A3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/ů</w:t>
            </w:r>
            <w:r w:rsidRPr="008C35A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prokazatelnou formou </w:t>
            </w:r>
            <w:r w:rsidRPr="008C35A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 dokumenty společností</w:t>
            </w:r>
            <w:r w:rsidR="00DC7A3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:</w:t>
            </w:r>
          </w:p>
          <w:p w14:paraId="1818C8E1" w14:textId="622FF2BF" w:rsidR="007E3C61" w:rsidRPr="008C35A0" w:rsidRDefault="007E3C61" w:rsidP="008E1E5C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8C35A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Lovochemie</w:t>
            </w:r>
            <w:proofErr w:type="spellEnd"/>
            <w:r w:rsidRPr="008C35A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C35A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a.s.,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C35A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PREOL,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C35A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a.s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="00DC7A3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 ověření znalostí.</w:t>
            </w:r>
          </w:p>
          <w:p w14:paraId="1818C8E2" w14:textId="50439FC5" w:rsidR="007E3C61" w:rsidRPr="008C35A0" w:rsidRDefault="007E3C61" w:rsidP="008E1E5C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proofErr w:type="spellStart"/>
            <w:r w:rsidRPr="008C35A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Pozn</w:t>
            </w:r>
            <w:proofErr w:type="spellEnd"/>
            <w:r w:rsidRPr="008C35A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: povin</w:t>
            </w:r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nost zaměstnavatele</w:t>
            </w:r>
            <w:r w:rsidRPr="008C35A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seznámit zaměstnance vstupující</w:t>
            </w:r>
            <w:r w:rsidR="00DC7A3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do areálu společností</w:t>
            </w:r>
            <w:r w:rsidRPr="008C35A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C35A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Lovochemie</w:t>
            </w:r>
            <w:proofErr w:type="spellEnd"/>
            <w:r w:rsidRPr="008C35A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, a.s</w:t>
            </w:r>
            <w:r w:rsidR="00DC7A3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, PREOL, a.s. </w:t>
            </w:r>
            <w:r w:rsidRPr="008C35A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s dokumenty na webových stránkách uvedených společností.</w:t>
            </w:r>
          </w:p>
          <w:p w14:paraId="1818C8E3" w14:textId="4FC6077B" w:rsidR="007E3C61" w:rsidRPr="0088296C" w:rsidRDefault="007E3C61" w:rsidP="00DC7A31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507C3F">
              <w:rPr>
                <w:rFonts w:ascii="Arial" w:hAnsi="Arial" w:cs="Arial"/>
                <w:b/>
                <w:i/>
                <w:color w:val="000000" w:themeColor="text1"/>
                <w:sz w:val="22"/>
                <w:szCs w:val="22"/>
                <w:highlight w:val="yellow"/>
              </w:rPr>
              <w:t>Web</w:t>
            </w:r>
            <w:r w:rsidRPr="00507C3F">
              <w:rPr>
                <w:rFonts w:ascii="Arial" w:hAnsi="Arial" w:cs="Arial"/>
                <w:i/>
                <w:color w:val="000000" w:themeColor="text1"/>
                <w:sz w:val="22"/>
                <w:szCs w:val="22"/>
                <w:highlight w:val="yellow"/>
              </w:rPr>
              <w:t xml:space="preserve">: </w:t>
            </w:r>
            <w:hyperlink r:id="rId11" w:tgtFrame="_blank" w:history="1">
              <w:r w:rsidRPr="00507C3F">
                <w:rPr>
                  <w:rStyle w:val="Hypertextovodkaz"/>
                  <w:rFonts w:ascii="Arial" w:hAnsi="Arial" w:cs="Arial"/>
                  <w:i/>
                  <w:color w:val="000000" w:themeColor="text1"/>
                  <w:sz w:val="22"/>
                  <w:szCs w:val="22"/>
                  <w:highlight w:val="yellow"/>
                </w:rPr>
                <w:t>www.lovochemie.cz</w:t>
              </w:r>
            </w:hyperlink>
            <w:r w:rsidRPr="00507C3F">
              <w:rPr>
                <w:i/>
                <w:sz w:val="22"/>
                <w:szCs w:val="22"/>
                <w:highlight w:val="yellow"/>
              </w:rPr>
              <w:t>;</w:t>
            </w:r>
            <w:r w:rsidR="004B2488" w:rsidRPr="00DC7A31">
              <w:rPr>
                <w:i/>
                <w:sz w:val="22"/>
                <w:szCs w:val="22"/>
              </w:rPr>
              <w:t xml:space="preserve"> </w:t>
            </w:r>
            <w:hyperlink r:id="rId12" w:history="1">
              <w:r w:rsidR="003E70EB" w:rsidRPr="00DC7A31">
                <w:rPr>
                  <w:rStyle w:val="Hypertextovodkaz"/>
                  <w:rFonts w:ascii="Arial" w:hAnsi="Arial" w:cs="Arial"/>
                  <w:i/>
                  <w:color w:val="auto"/>
                  <w:sz w:val="22"/>
                  <w:szCs w:val="22"/>
                  <w:highlight w:val="yellow"/>
                  <w:shd w:val="clear" w:color="auto" w:fill="E5DFEC" w:themeFill="accent4" w:themeFillTint="33"/>
                </w:rPr>
                <w:t>www.</w:t>
              </w:r>
              <w:r w:rsidR="003E70EB" w:rsidRPr="00DC7A31">
                <w:rPr>
                  <w:rStyle w:val="Hypertextovodkaz"/>
                  <w:rFonts w:ascii="Arial" w:hAnsi="Arial" w:cs="Arial"/>
                  <w:bCs/>
                  <w:i/>
                  <w:color w:val="auto"/>
                  <w:sz w:val="22"/>
                  <w:szCs w:val="22"/>
                  <w:highlight w:val="yellow"/>
                  <w:shd w:val="clear" w:color="auto" w:fill="E5DFEC" w:themeFill="accent4" w:themeFillTint="33"/>
                </w:rPr>
                <w:t>preol</w:t>
              </w:r>
              <w:r w:rsidR="003E70EB" w:rsidRPr="00DC7A31">
                <w:rPr>
                  <w:rStyle w:val="Hypertextovodkaz"/>
                  <w:rFonts w:ascii="Arial" w:hAnsi="Arial" w:cs="Arial"/>
                  <w:i/>
                  <w:color w:val="auto"/>
                  <w:sz w:val="22"/>
                  <w:szCs w:val="22"/>
                  <w:highlight w:val="yellow"/>
                  <w:shd w:val="clear" w:color="auto" w:fill="E5DFEC" w:themeFill="accent4" w:themeFillTint="33"/>
                </w:rPr>
                <w:t>.cz</w:t>
              </w:r>
            </w:hyperlink>
            <w:r w:rsidR="003E70EB">
              <w:rPr>
                <w:rFonts w:ascii="Arial" w:hAnsi="Arial" w:cs="Arial"/>
                <w:i/>
                <w:sz w:val="22"/>
                <w:szCs w:val="22"/>
                <w:highlight w:val="yellow"/>
                <w:shd w:val="clear" w:color="auto" w:fill="E5DFEC" w:themeFill="accent4" w:themeFillTint="33"/>
              </w:rPr>
              <w:t>;</w:t>
            </w:r>
            <w:r w:rsidR="00DC7A31">
              <w:rPr>
                <w:rFonts w:ascii="Arial" w:hAnsi="Arial" w:cs="Arial"/>
                <w:i/>
                <w:sz w:val="22"/>
                <w:szCs w:val="22"/>
                <w:shd w:val="clear" w:color="auto" w:fill="E5DFEC" w:themeFill="accent4" w:themeFillTint="33"/>
              </w:rPr>
              <w:t xml:space="preserve"> </w:t>
            </w:r>
            <w:r w:rsidR="003E70EB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>o nás&gt;informace pro kontraktory</w:t>
            </w:r>
            <w:r w:rsidRPr="00507C3F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>)</w:t>
            </w:r>
            <w:r w:rsidRPr="00507C3F">
              <w:rPr>
                <w:rFonts w:ascii="Arial" w:hAnsi="Arial" w:cs="Arial"/>
                <w:i/>
                <w:sz w:val="22"/>
                <w:szCs w:val="22"/>
                <w:highlight w:val="yellow"/>
                <w:shd w:val="clear" w:color="auto" w:fill="E5DFEC" w:themeFill="accent4" w:themeFillTint="33"/>
              </w:rPr>
              <w:t>.</w:t>
            </w:r>
          </w:p>
        </w:tc>
      </w:tr>
    </w:tbl>
    <w:p w14:paraId="7C7EAA4B" w14:textId="77777777" w:rsidR="00E024BA" w:rsidRDefault="00E024BA" w:rsidP="00E024BA">
      <w:pPr>
        <w:rPr>
          <w:rFonts w:ascii="Arial" w:hAnsi="Arial" w:cs="Arial"/>
          <w:b/>
          <w:sz w:val="28"/>
          <w:szCs w:val="28"/>
          <w:u w:val="single"/>
        </w:rPr>
      </w:pPr>
    </w:p>
    <w:p w14:paraId="0CF07190" w14:textId="77777777" w:rsidR="00E024BA" w:rsidRDefault="00E024BA" w:rsidP="00E024BA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0ADF9E38" w14:textId="77777777" w:rsidR="00E024BA" w:rsidRDefault="00E024BA" w:rsidP="00E024BA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1818C8E7" w14:textId="7F41657E" w:rsidR="007E3C61" w:rsidRPr="00970DA8" w:rsidRDefault="007E3C61" w:rsidP="00E024BA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970DA8">
        <w:rPr>
          <w:rFonts w:ascii="Arial" w:hAnsi="Arial" w:cs="Arial"/>
          <w:b/>
          <w:sz w:val="28"/>
          <w:szCs w:val="28"/>
          <w:u w:val="single"/>
        </w:rPr>
        <w:lastRenderedPageBreak/>
        <w:t xml:space="preserve">TÉMATICKÝ PLÁN VSTUPNÍHO ŠKOLENÍ </w:t>
      </w:r>
      <w:r>
        <w:rPr>
          <w:rFonts w:ascii="Arial" w:hAnsi="Arial" w:cs="Arial"/>
          <w:b/>
          <w:sz w:val="28"/>
          <w:szCs w:val="28"/>
          <w:u w:val="single"/>
        </w:rPr>
        <w:t>KONTRAKTORŮ</w:t>
      </w:r>
    </w:p>
    <w:tbl>
      <w:tblPr>
        <w:tblW w:w="10187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027"/>
        <w:gridCol w:w="160"/>
      </w:tblGrid>
      <w:tr w:rsidR="007E3C61" w:rsidRPr="00970DA8" w14:paraId="1818C8EA" w14:textId="77777777" w:rsidTr="00C329C5">
        <w:trPr>
          <w:trHeight w:val="74"/>
          <w:jc w:val="center"/>
        </w:trPr>
        <w:tc>
          <w:tcPr>
            <w:tcW w:w="10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bottom"/>
          </w:tcPr>
          <w:p w14:paraId="1818C8E8" w14:textId="77777777" w:rsidR="007E3C61" w:rsidRPr="00234028" w:rsidRDefault="007E3C61" w:rsidP="008E1E5C">
            <w:pPr>
              <w:rPr>
                <w:rFonts w:ascii="Arial" w:hAnsi="Arial" w:cs="Arial"/>
                <w:b/>
                <w:color w:val="000000"/>
              </w:rPr>
            </w:pPr>
            <w:r w:rsidRPr="00234028">
              <w:rPr>
                <w:rFonts w:ascii="Arial" w:hAnsi="Arial" w:cs="Arial"/>
                <w:b/>
                <w:color w:val="000000"/>
              </w:rPr>
              <w:t>BOZP, PO, PZH, NCHL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1818C8E9" w14:textId="77777777" w:rsidR="007E3C61" w:rsidRPr="00970DA8" w:rsidRDefault="007E3C61" w:rsidP="008E1E5C">
            <w:pPr>
              <w:rPr>
                <w:rFonts w:ascii="Arial" w:hAnsi="Arial" w:cs="Arial"/>
                <w:color w:val="000000"/>
              </w:rPr>
            </w:pPr>
          </w:p>
        </w:tc>
      </w:tr>
      <w:tr w:rsidR="007E3C61" w:rsidRPr="007F31FA" w14:paraId="1818C8EE" w14:textId="77777777" w:rsidTr="00C329C5">
        <w:trPr>
          <w:trHeight w:val="74"/>
          <w:jc w:val="center"/>
        </w:trPr>
        <w:tc>
          <w:tcPr>
            <w:tcW w:w="100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14:paraId="1818C8EB" w14:textId="77777777" w:rsidR="007E3C61" w:rsidRPr="007F31FA" w:rsidRDefault="007E3C61" w:rsidP="008E1E5C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F31FA">
              <w:rPr>
                <w:rFonts w:ascii="Arial" w:hAnsi="Arial" w:cs="Arial"/>
                <w:b/>
                <w:color w:val="000000"/>
                <w:sz w:val="20"/>
                <w:szCs w:val="20"/>
              </w:rPr>
              <w:t>Areál průmyslové chemie (APCH)</w:t>
            </w:r>
          </w:p>
          <w:p w14:paraId="1818C8EC" w14:textId="2B3E3A0A" w:rsidR="007E3C61" w:rsidRPr="007F31FA" w:rsidRDefault="007E3C61" w:rsidP="00DC7A31">
            <w:pPr>
              <w:pStyle w:val="Odstavecseseznamem"/>
              <w:numPr>
                <w:ilvl w:val="0"/>
                <w:numId w:val="10"/>
              </w:numPr>
              <w:ind w:left="323" w:right="-471" w:hanging="284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7F31FA">
              <w:rPr>
                <w:rFonts w:ascii="Arial" w:hAnsi="Arial" w:cs="Arial"/>
                <w:color w:val="000000"/>
                <w:sz w:val="20"/>
                <w:szCs w:val="20"/>
              </w:rPr>
              <w:t>Lovochemie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7F31FA">
              <w:rPr>
                <w:rFonts w:ascii="Arial" w:hAnsi="Arial" w:cs="Arial"/>
                <w:color w:val="000000"/>
                <w:sz w:val="20"/>
                <w:szCs w:val="20"/>
              </w:rPr>
              <w:t xml:space="preserve"> a.s., PREOL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="00DC7A31">
              <w:rPr>
                <w:rFonts w:ascii="Arial" w:hAnsi="Arial" w:cs="Arial"/>
                <w:color w:val="000000"/>
                <w:sz w:val="20"/>
                <w:szCs w:val="20"/>
              </w:rPr>
              <w:t xml:space="preserve"> a.s., </w:t>
            </w:r>
            <w:proofErr w:type="spellStart"/>
            <w:r w:rsidRPr="007F31FA">
              <w:rPr>
                <w:rFonts w:ascii="Arial" w:hAnsi="Arial" w:cs="Arial"/>
                <w:color w:val="000000"/>
                <w:sz w:val="20"/>
                <w:szCs w:val="20"/>
              </w:rPr>
              <w:t>Glanzstoff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7F31FA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7F31FA">
              <w:rPr>
                <w:rFonts w:ascii="Arial" w:hAnsi="Arial" w:cs="Arial"/>
                <w:color w:val="000000"/>
                <w:sz w:val="20"/>
                <w:szCs w:val="20"/>
              </w:rPr>
              <w:t>Bohemia 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F31FA">
              <w:rPr>
                <w:rFonts w:ascii="Arial" w:hAnsi="Arial" w:cs="Arial"/>
                <w:color w:val="000000"/>
                <w:sz w:val="20"/>
                <w:szCs w:val="20"/>
              </w:rPr>
              <w:t>r.o., nájemní firmy</w:t>
            </w:r>
            <w:r w:rsidR="00DC7A3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818C8ED" w14:textId="77777777" w:rsidR="007E3C61" w:rsidRPr="007F31FA" w:rsidRDefault="007E3C61" w:rsidP="008E1E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E3C61" w:rsidRPr="007F31FA" w14:paraId="1818C8F1" w14:textId="77777777" w:rsidTr="00C329C5">
        <w:trPr>
          <w:trHeight w:val="74"/>
          <w:jc w:val="center"/>
        </w:trPr>
        <w:tc>
          <w:tcPr>
            <w:tcW w:w="100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D9D9D9"/>
            <w:noWrap/>
            <w:vAlign w:val="bottom"/>
          </w:tcPr>
          <w:p w14:paraId="1818C8EF" w14:textId="77777777" w:rsidR="007E3C61" w:rsidRPr="007F31FA" w:rsidRDefault="007E3C61" w:rsidP="008E1E5C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BOZP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14:paraId="1818C8F0" w14:textId="77777777" w:rsidR="007E3C61" w:rsidRPr="007F31FA" w:rsidRDefault="007E3C61" w:rsidP="008E1E5C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7E3C61" w:rsidRPr="007F31FA" w14:paraId="1818C8FD" w14:textId="77777777" w:rsidTr="00C329C5">
        <w:trPr>
          <w:trHeight w:val="74"/>
          <w:jc w:val="center"/>
        </w:trPr>
        <w:tc>
          <w:tcPr>
            <w:tcW w:w="100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14:paraId="1818C8F2" w14:textId="0199E162" w:rsidR="007E3C61" w:rsidRDefault="007E3C61" w:rsidP="008E1E5C">
            <w:pPr>
              <w:pStyle w:val="Odstavecseseznamem"/>
              <w:numPr>
                <w:ilvl w:val="0"/>
                <w:numId w:val="11"/>
              </w:numPr>
              <w:ind w:left="323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F31F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Zákon</w:t>
            </w:r>
            <w:proofErr w:type="spellEnd"/>
            <w:r w:rsidRPr="007F31F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č. 262/2006 Sb.</w:t>
            </w:r>
            <w:r w:rsidRPr="007F31FA">
              <w:rPr>
                <w:rFonts w:ascii="Arial" w:hAnsi="Arial" w:cs="Arial"/>
                <w:color w:val="000000"/>
                <w:sz w:val="20"/>
                <w:szCs w:val="20"/>
              </w:rPr>
              <w:t>, zákoník práce (</w:t>
            </w:r>
            <w:r w:rsidRPr="007F31F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§ 101 – 108</w:t>
            </w:r>
            <w:r w:rsidRPr="007F31FA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  <w:r w:rsidR="004D3D55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="004943D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4943D7" w:rsidRPr="007F31F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v</w:t>
            </w:r>
            <w:r w:rsidR="004943D7" w:rsidRPr="007F31FA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="004943D7" w:rsidRPr="007F31F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943D7" w:rsidRPr="007F31F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znění</w:t>
            </w:r>
            <w:proofErr w:type="spellEnd"/>
            <w:r w:rsidR="004943D7" w:rsidRPr="007F31FA">
              <w:rPr>
                <w:rFonts w:ascii="Arial" w:hAnsi="Arial" w:cs="Arial"/>
                <w:color w:val="000000"/>
                <w:sz w:val="20"/>
                <w:szCs w:val="20"/>
              </w:rPr>
              <w:t xml:space="preserve"> pozdějších předpisů</w:t>
            </w:r>
          </w:p>
          <w:p w14:paraId="1818C8F3" w14:textId="77777777" w:rsidR="007E3C61" w:rsidRPr="007F31FA" w:rsidRDefault="007E3C61" w:rsidP="008E1E5C">
            <w:pPr>
              <w:pStyle w:val="Odstavecseseznamem"/>
              <w:numPr>
                <w:ilvl w:val="0"/>
                <w:numId w:val="11"/>
              </w:numPr>
              <w:ind w:left="323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F31FA">
              <w:rPr>
                <w:rFonts w:ascii="Arial" w:hAnsi="Arial" w:cs="Arial"/>
                <w:color w:val="000000"/>
                <w:sz w:val="20"/>
                <w:szCs w:val="20"/>
              </w:rPr>
              <w:t>Zákazy: alkohol, návykové látky, kouření</w:t>
            </w:r>
          </w:p>
          <w:p w14:paraId="1818C8F4" w14:textId="77777777" w:rsidR="007E3C61" w:rsidRPr="007F31FA" w:rsidRDefault="007E3C61" w:rsidP="008E1E5C">
            <w:pPr>
              <w:pStyle w:val="Odstavecseseznamem"/>
              <w:numPr>
                <w:ilvl w:val="0"/>
                <w:numId w:val="11"/>
              </w:numPr>
              <w:ind w:left="323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F31FA">
              <w:rPr>
                <w:rFonts w:ascii="Arial" w:hAnsi="Arial" w:cs="Arial"/>
                <w:color w:val="000000"/>
                <w:sz w:val="20"/>
                <w:szCs w:val="20"/>
              </w:rPr>
              <w:t>Vybrané bezpečnostní značky v areálu</w:t>
            </w:r>
          </w:p>
          <w:p w14:paraId="1818C8F5" w14:textId="77777777" w:rsidR="007E3C61" w:rsidRPr="007F31FA" w:rsidRDefault="007E3C61" w:rsidP="008E1E5C">
            <w:pPr>
              <w:pStyle w:val="Odstavecseseznamem"/>
              <w:numPr>
                <w:ilvl w:val="0"/>
                <w:numId w:val="11"/>
              </w:numPr>
              <w:ind w:left="323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F31FA">
              <w:rPr>
                <w:rFonts w:ascii="Arial" w:hAnsi="Arial" w:cs="Arial"/>
                <w:color w:val="000000"/>
                <w:sz w:val="20"/>
                <w:szCs w:val="20"/>
              </w:rPr>
              <w:t>Vstup, vjezd a pohyb v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7F31FA">
              <w:rPr>
                <w:rFonts w:ascii="Arial" w:hAnsi="Arial" w:cs="Arial"/>
                <w:color w:val="000000"/>
                <w:sz w:val="20"/>
                <w:szCs w:val="20"/>
              </w:rPr>
              <w:t>areálu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propustkový řád, dopravní řád podniku</w:t>
            </w:r>
          </w:p>
          <w:p w14:paraId="1818C8F6" w14:textId="706033C5" w:rsidR="007E3C61" w:rsidRPr="007F31FA" w:rsidRDefault="007E3C61" w:rsidP="008E1E5C">
            <w:pPr>
              <w:pStyle w:val="Odstavecseseznamem"/>
              <w:numPr>
                <w:ilvl w:val="0"/>
                <w:numId w:val="11"/>
              </w:numPr>
              <w:ind w:left="323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F31FA">
              <w:rPr>
                <w:rFonts w:ascii="Arial" w:hAnsi="Arial" w:cs="Arial"/>
                <w:color w:val="000000"/>
                <w:sz w:val="20"/>
                <w:szCs w:val="20"/>
              </w:rPr>
              <w:t xml:space="preserve">Rizikové stavy a </w:t>
            </w:r>
            <w:proofErr w:type="spellStart"/>
            <w:r w:rsidRPr="007F31FA">
              <w:rPr>
                <w:rFonts w:ascii="Arial" w:hAnsi="Arial" w:cs="Arial"/>
                <w:color w:val="000000"/>
                <w:sz w:val="20"/>
                <w:szCs w:val="20"/>
              </w:rPr>
              <w:t>skoronehody</w:t>
            </w:r>
            <w:proofErr w:type="spellEnd"/>
            <w:r w:rsidRPr="007F31FA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hlášení na tel: 416 562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7F31FA">
              <w:rPr>
                <w:rFonts w:ascii="Arial" w:hAnsi="Arial" w:cs="Arial"/>
                <w:color w:val="000000"/>
                <w:sz w:val="20"/>
                <w:szCs w:val="20"/>
              </w:rPr>
              <w:t>403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; Pracovní úrazy </w:t>
            </w:r>
            <w:r w:rsidRPr="007F31FA">
              <w:rPr>
                <w:rFonts w:ascii="Arial" w:hAnsi="Arial" w:cs="Arial"/>
                <w:color w:val="000000"/>
                <w:sz w:val="20"/>
                <w:szCs w:val="20"/>
              </w:rPr>
              <w:t>tel: 416 56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1 550;</w:t>
            </w:r>
          </w:p>
          <w:p w14:paraId="1818C8F7" w14:textId="77777777" w:rsidR="007E3C61" w:rsidRPr="007F31FA" w:rsidRDefault="007E3C61" w:rsidP="008E1E5C">
            <w:pPr>
              <w:pStyle w:val="Odstavecseseznamem"/>
              <w:numPr>
                <w:ilvl w:val="0"/>
                <w:numId w:val="11"/>
              </w:numPr>
              <w:ind w:left="323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F31FA">
              <w:rPr>
                <w:rFonts w:ascii="Arial" w:hAnsi="Arial" w:cs="Arial"/>
                <w:color w:val="000000"/>
                <w:sz w:val="20"/>
                <w:szCs w:val="20"/>
              </w:rPr>
              <w:t>Povolení k práci</w:t>
            </w:r>
          </w:p>
          <w:p w14:paraId="1818C8F8" w14:textId="77777777" w:rsidR="007E3C61" w:rsidRDefault="007E3C61" w:rsidP="008E1E5C">
            <w:pPr>
              <w:pStyle w:val="Odstavecseseznamem"/>
              <w:numPr>
                <w:ilvl w:val="0"/>
                <w:numId w:val="11"/>
              </w:numPr>
              <w:ind w:left="323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413B">
              <w:rPr>
                <w:rFonts w:ascii="Arial" w:hAnsi="Arial" w:cs="Arial"/>
                <w:color w:val="000000"/>
                <w:sz w:val="20"/>
                <w:szCs w:val="20"/>
              </w:rPr>
              <w:t>Základní vybavení OOPP</w:t>
            </w:r>
          </w:p>
          <w:p w14:paraId="1818C8F9" w14:textId="09B5BC3C" w:rsidR="007E3C61" w:rsidRPr="00B2413B" w:rsidRDefault="007E3C61" w:rsidP="008E1E5C">
            <w:pPr>
              <w:pStyle w:val="Odstavecseseznamem"/>
              <w:numPr>
                <w:ilvl w:val="0"/>
                <w:numId w:val="11"/>
              </w:numPr>
              <w:ind w:left="323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2194">
              <w:rPr>
                <w:rFonts w:ascii="Arial" w:hAnsi="Arial" w:cs="Arial"/>
                <w:color w:val="000000"/>
                <w:sz w:val="20"/>
                <w:szCs w:val="20"/>
              </w:rPr>
              <w:t xml:space="preserve">Dočasné stavební konstrukce - lešení; </w:t>
            </w:r>
            <w:r w:rsidR="008917C0">
              <w:rPr>
                <w:rFonts w:ascii="Arial" w:hAnsi="Arial" w:cs="Arial"/>
                <w:color w:val="000000"/>
                <w:sz w:val="20"/>
                <w:szCs w:val="20"/>
              </w:rPr>
              <w:t>V</w:t>
            </w:r>
            <w:r w:rsidRPr="00212194">
              <w:rPr>
                <w:rFonts w:ascii="Arial" w:hAnsi="Arial" w:cs="Arial"/>
                <w:color w:val="000000"/>
                <w:sz w:val="20"/>
                <w:szCs w:val="20"/>
              </w:rPr>
              <w:t>ýkopy</w:t>
            </w:r>
          </w:p>
          <w:p w14:paraId="1818C8FA" w14:textId="77777777" w:rsidR="007E3C61" w:rsidRPr="007F31FA" w:rsidRDefault="007E3C61" w:rsidP="008E1E5C">
            <w:pPr>
              <w:pStyle w:val="Odstavecseseznamem"/>
              <w:numPr>
                <w:ilvl w:val="0"/>
                <w:numId w:val="11"/>
              </w:numPr>
              <w:ind w:left="323" w:right="-650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F31FA">
              <w:rPr>
                <w:rFonts w:ascii="Arial" w:hAnsi="Arial" w:cs="Arial"/>
                <w:color w:val="000000"/>
                <w:sz w:val="20"/>
                <w:szCs w:val="20"/>
              </w:rPr>
              <w:t>Elektrozařízení, obsluha, pravidla pro zaměstnance seznámené a poučené</w:t>
            </w:r>
          </w:p>
          <w:p w14:paraId="1818C8FB" w14:textId="77777777" w:rsidR="007E3C61" w:rsidRPr="007F31FA" w:rsidRDefault="007E3C61" w:rsidP="008E1E5C">
            <w:pPr>
              <w:pStyle w:val="Odstavecseseznamem"/>
              <w:numPr>
                <w:ilvl w:val="0"/>
                <w:numId w:val="11"/>
              </w:numPr>
              <w:ind w:left="323" w:right="-650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Traumatologický plán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1818C8FC" w14:textId="77777777" w:rsidR="007E3C61" w:rsidRPr="007F31FA" w:rsidRDefault="007E3C61" w:rsidP="008E1E5C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7E3C61" w:rsidRPr="007F31FA" w14:paraId="1818C900" w14:textId="77777777" w:rsidTr="00C329C5">
        <w:trPr>
          <w:trHeight w:val="74"/>
          <w:jc w:val="center"/>
        </w:trPr>
        <w:tc>
          <w:tcPr>
            <w:tcW w:w="100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D9D9D9"/>
            <w:noWrap/>
            <w:vAlign w:val="bottom"/>
          </w:tcPr>
          <w:p w14:paraId="1818C8FE" w14:textId="77777777" w:rsidR="007E3C61" w:rsidRPr="007F31FA" w:rsidRDefault="007E3C61" w:rsidP="008E1E5C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F31FA">
              <w:rPr>
                <w:rFonts w:ascii="Arial" w:hAnsi="Arial" w:cs="Arial"/>
                <w:b/>
                <w:color w:val="000000"/>
                <w:sz w:val="20"/>
                <w:szCs w:val="20"/>
              </w:rPr>
              <w:t>Nebezpečné chemické látky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14:paraId="1818C8FF" w14:textId="77777777" w:rsidR="007E3C61" w:rsidRPr="007F31FA" w:rsidRDefault="007E3C61" w:rsidP="008E1E5C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7E3C61" w:rsidRPr="007F31FA" w14:paraId="1818C904" w14:textId="77777777" w:rsidTr="00C329C5">
        <w:trPr>
          <w:trHeight w:val="74"/>
          <w:jc w:val="center"/>
        </w:trPr>
        <w:tc>
          <w:tcPr>
            <w:tcW w:w="100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14:paraId="1818C901" w14:textId="77777777" w:rsidR="007E3C61" w:rsidRPr="007F31FA" w:rsidRDefault="007E3C61" w:rsidP="008E1E5C">
            <w:pPr>
              <w:pStyle w:val="Odstavecseseznamem"/>
              <w:numPr>
                <w:ilvl w:val="0"/>
                <w:numId w:val="13"/>
              </w:numPr>
              <w:tabs>
                <w:tab w:val="left" w:pos="323"/>
              </w:tabs>
              <w:ind w:hanging="44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F31FA">
              <w:rPr>
                <w:rFonts w:ascii="Arial" w:hAnsi="Arial" w:cs="Arial"/>
                <w:color w:val="000000"/>
                <w:sz w:val="20"/>
                <w:szCs w:val="20"/>
              </w:rPr>
              <w:t xml:space="preserve">Čpavek, oxid uhelnatý, </w:t>
            </w:r>
            <w:proofErr w:type="spellStart"/>
            <w:r w:rsidRPr="007F31FA">
              <w:rPr>
                <w:rFonts w:ascii="Arial" w:hAnsi="Arial" w:cs="Arial"/>
                <w:color w:val="000000"/>
                <w:sz w:val="20"/>
                <w:szCs w:val="20"/>
              </w:rPr>
              <w:t>nitrózní</w:t>
            </w:r>
            <w:proofErr w:type="spellEnd"/>
            <w:r w:rsidRPr="007F31FA">
              <w:rPr>
                <w:rFonts w:ascii="Arial" w:hAnsi="Arial" w:cs="Arial"/>
                <w:color w:val="000000"/>
                <w:sz w:val="20"/>
                <w:szCs w:val="20"/>
              </w:rPr>
              <w:t xml:space="preserve"> plyny, hexan, metanol, kyseliny, louhy</w:t>
            </w:r>
          </w:p>
          <w:p w14:paraId="1818C902" w14:textId="77777777" w:rsidR="007E3C61" w:rsidRPr="007F31FA" w:rsidRDefault="007E3C61" w:rsidP="008E1E5C">
            <w:pPr>
              <w:pStyle w:val="Odstavecseseznamem"/>
              <w:numPr>
                <w:ilvl w:val="0"/>
                <w:numId w:val="13"/>
              </w:numPr>
              <w:tabs>
                <w:tab w:val="left" w:pos="323"/>
              </w:tabs>
              <w:ind w:hanging="441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F31FA">
              <w:rPr>
                <w:rFonts w:ascii="Arial" w:hAnsi="Arial" w:cs="Arial"/>
                <w:color w:val="000000"/>
                <w:sz w:val="20"/>
                <w:szCs w:val="20"/>
              </w:rPr>
              <w:t>Zásady první pomoci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1818C903" w14:textId="77777777" w:rsidR="007E3C61" w:rsidRPr="007F31FA" w:rsidRDefault="007E3C61" w:rsidP="008E1E5C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7E3C61" w:rsidRPr="007F31FA" w14:paraId="1818C907" w14:textId="77777777" w:rsidTr="00C329C5">
        <w:trPr>
          <w:trHeight w:val="74"/>
          <w:jc w:val="center"/>
        </w:trPr>
        <w:tc>
          <w:tcPr>
            <w:tcW w:w="100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D9D9D9"/>
            <w:noWrap/>
            <w:vAlign w:val="bottom"/>
          </w:tcPr>
          <w:p w14:paraId="1818C905" w14:textId="77777777" w:rsidR="007E3C61" w:rsidRPr="007F31FA" w:rsidRDefault="007E3C61" w:rsidP="008E1E5C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F31FA">
              <w:rPr>
                <w:rFonts w:ascii="Arial" w:hAnsi="Arial" w:cs="Arial"/>
                <w:b/>
                <w:color w:val="000000"/>
                <w:sz w:val="20"/>
                <w:szCs w:val="20"/>
              </w:rPr>
              <w:t>Požární ochrana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14:paraId="1818C906" w14:textId="77777777" w:rsidR="007E3C61" w:rsidRPr="007F31FA" w:rsidRDefault="007E3C61" w:rsidP="008E1E5C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7E3C61" w:rsidRPr="007F31FA" w14:paraId="1818C90F" w14:textId="77777777" w:rsidTr="00C329C5">
        <w:trPr>
          <w:trHeight w:val="74"/>
          <w:jc w:val="center"/>
        </w:trPr>
        <w:tc>
          <w:tcPr>
            <w:tcW w:w="100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14:paraId="1818C908" w14:textId="70EC9018" w:rsidR="007E3C61" w:rsidRPr="007F31FA" w:rsidRDefault="007E3C61" w:rsidP="008E1E5C">
            <w:pPr>
              <w:pStyle w:val="Odstavecseseznamem"/>
              <w:numPr>
                <w:ilvl w:val="0"/>
                <w:numId w:val="14"/>
              </w:numPr>
              <w:ind w:left="323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Z</w:t>
            </w:r>
            <w:r w:rsidRPr="007F31F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ákon</w:t>
            </w:r>
            <w:proofErr w:type="spellEnd"/>
            <w:r w:rsidRPr="007F31F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ČNR č. 133/1985 Sb., o </w:t>
            </w:r>
            <w:proofErr w:type="spellStart"/>
            <w:r w:rsidRPr="007F31F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požární</w:t>
            </w:r>
            <w:proofErr w:type="spellEnd"/>
            <w:r w:rsidRPr="007F31F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F31F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ochraně</w:t>
            </w:r>
            <w:proofErr w:type="spellEnd"/>
            <w:r w:rsidR="004D3D5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,</w:t>
            </w:r>
            <w:r w:rsidRPr="007F31F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v</w:t>
            </w:r>
            <w:r w:rsidRPr="007F31FA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7F31F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F31F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znění</w:t>
            </w:r>
            <w:proofErr w:type="spellEnd"/>
            <w:r w:rsidRPr="007F31FA">
              <w:rPr>
                <w:rFonts w:ascii="Arial" w:hAnsi="Arial" w:cs="Arial"/>
                <w:color w:val="000000"/>
                <w:sz w:val="20"/>
                <w:szCs w:val="20"/>
              </w:rPr>
              <w:t xml:space="preserve"> pozdějších předpisů </w:t>
            </w:r>
          </w:p>
          <w:p w14:paraId="1818C909" w14:textId="06FFF85E" w:rsidR="007E3C61" w:rsidRPr="007F31FA" w:rsidRDefault="007E3C61" w:rsidP="008E1E5C">
            <w:pPr>
              <w:pStyle w:val="Odstavecseseznamem"/>
              <w:numPr>
                <w:ilvl w:val="0"/>
                <w:numId w:val="14"/>
              </w:numPr>
              <w:ind w:left="323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V</w:t>
            </w:r>
            <w:r w:rsidRPr="007F31F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yhláška</w:t>
            </w:r>
            <w:proofErr w:type="spellEnd"/>
            <w:r w:rsidRPr="007F31F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MV č. 246/2001 Sb., o </w:t>
            </w:r>
            <w:proofErr w:type="spellStart"/>
            <w:r w:rsidRPr="007F31F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požární</w:t>
            </w:r>
            <w:proofErr w:type="spellEnd"/>
            <w:r w:rsidRPr="007F31F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F31F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prevenci</w:t>
            </w:r>
            <w:proofErr w:type="spellEnd"/>
            <w:r w:rsidR="004D3D5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="004D3D55" w:rsidRPr="007F31F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v</w:t>
            </w:r>
            <w:r w:rsidR="004D3D55" w:rsidRPr="007F31FA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="004D3D55" w:rsidRPr="007F31F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D3D55" w:rsidRPr="007F31F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znění</w:t>
            </w:r>
            <w:proofErr w:type="spellEnd"/>
            <w:r w:rsidR="004D3D55" w:rsidRPr="007F31FA">
              <w:rPr>
                <w:rFonts w:ascii="Arial" w:hAnsi="Arial" w:cs="Arial"/>
                <w:color w:val="000000"/>
                <w:sz w:val="20"/>
                <w:szCs w:val="20"/>
              </w:rPr>
              <w:t xml:space="preserve"> pozdějších předpisů</w:t>
            </w:r>
          </w:p>
          <w:p w14:paraId="1818C90A" w14:textId="24E7EFF0" w:rsidR="007E3C61" w:rsidRPr="007F31FA" w:rsidRDefault="007E3C61" w:rsidP="008E1E5C">
            <w:pPr>
              <w:pStyle w:val="Odstavecseseznamem"/>
              <w:numPr>
                <w:ilvl w:val="0"/>
                <w:numId w:val="14"/>
              </w:numPr>
              <w:ind w:left="323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V</w:t>
            </w:r>
            <w:r w:rsidRPr="007F31F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yhláška</w:t>
            </w:r>
            <w:proofErr w:type="spellEnd"/>
            <w:r w:rsidRPr="007F31F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MV č. 87/2000 Sb., o </w:t>
            </w:r>
            <w:proofErr w:type="spellStart"/>
            <w:r w:rsidRPr="007F31F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svářečských</w:t>
            </w:r>
            <w:proofErr w:type="spellEnd"/>
            <w:r w:rsidRPr="007F31F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F31F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pracích</w:t>
            </w:r>
            <w:proofErr w:type="spellEnd"/>
            <w:r w:rsidR="004D3D55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="004D3D55" w:rsidRPr="007F31F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v</w:t>
            </w:r>
            <w:r w:rsidR="004D3D55" w:rsidRPr="007F31FA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="004D3D55" w:rsidRPr="007F31F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D3D55" w:rsidRPr="007F31F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znění</w:t>
            </w:r>
            <w:proofErr w:type="spellEnd"/>
            <w:r w:rsidR="004D3D55" w:rsidRPr="007F31FA">
              <w:rPr>
                <w:rFonts w:ascii="Arial" w:hAnsi="Arial" w:cs="Arial"/>
                <w:color w:val="000000"/>
                <w:sz w:val="20"/>
                <w:szCs w:val="20"/>
              </w:rPr>
              <w:t xml:space="preserve"> pozdějších předpisů</w:t>
            </w:r>
          </w:p>
          <w:p w14:paraId="1818C90B" w14:textId="77777777" w:rsidR="007E3C61" w:rsidRDefault="007E3C61" w:rsidP="008E1E5C">
            <w:pPr>
              <w:pStyle w:val="Odstavecseseznamem"/>
              <w:numPr>
                <w:ilvl w:val="0"/>
                <w:numId w:val="14"/>
              </w:numPr>
              <w:ind w:left="323" w:right="-145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F31FA">
              <w:rPr>
                <w:rFonts w:ascii="Arial" w:hAnsi="Arial" w:cs="Arial"/>
                <w:color w:val="000000"/>
                <w:sz w:val="20"/>
                <w:szCs w:val="20"/>
              </w:rPr>
              <w:t>Požární řády, požární poplachová směrnice, ohlašovna požáru, požární evakuační plány</w:t>
            </w:r>
          </w:p>
          <w:p w14:paraId="1818C90C" w14:textId="77777777" w:rsidR="007E3C61" w:rsidRPr="007F31FA" w:rsidRDefault="007E3C61" w:rsidP="008E1E5C">
            <w:pPr>
              <w:pStyle w:val="Odstavecseseznamem"/>
              <w:numPr>
                <w:ilvl w:val="0"/>
                <w:numId w:val="14"/>
              </w:numPr>
              <w:ind w:left="323" w:right="-145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Přenosné hasicí přístroje, nástěnné hydranty, elektrická požární signalizace</w:t>
            </w:r>
          </w:p>
          <w:p w14:paraId="1818C90D" w14:textId="77777777" w:rsidR="007E3C61" w:rsidRPr="007F31FA" w:rsidRDefault="007E3C61" w:rsidP="008E1E5C">
            <w:pPr>
              <w:pStyle w:val="Odstavecseseznamem"/>
              <w:numPr>
                <w:ilvl w:val="0"/>
                <w:numId w:val="14"/>
              </w:numPr>
              <w:ind w:left="323" w:hanging="284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F31FA">
              <w:rPr>
                <w:rFonts w:ascii="Arial" w:hAnsi="Arial" w:cs="Arial"/>
                <w:color w:val="000000"/>
                <w:sz w:val="20"/>
                <w:szCs w:val="20"/>
              </w:rPr>
              <w:t xml:space="preserve">HZSP (hasičský záchranný sbor podniku) </w:t>
            </w:r>
            <w:proofErr w:type="spellStart"/>
            <w:r w:rsidRPr="007F31FA">
              <w:rPr>
                <w:rFonts w:ascii="Arial" w:hAnsi="Arial" w:cs="Arial"/>
                <w:color w:val="000000"/>
                <w:sz w:val="20"/>
                <w:szCs w:val="20"/>
              </w:rPr>
              <w:t>Lovochemie</w:t>
            </w:r>
            <w:proofErr w:type="spellEnd"/>
            <w:r w:rsidRPr="007F31FA">
              <w:rPr>
                <w:rFonts w:ascii="Arial" w:hAnsi="Arial" w:cs="Arial"/>
                <w:color w:val="000000"/>
                <w:sz w:val="20"/>
                <w:szCs w:val="20"/>
              </w:rPr>
              <w:t xml:space="preserve">, a.s. –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hlášení požárů </w:t>
            </w:r>
            <w:r w:rsidRPr="007F31FA">
              <w:rPr>
                <w:rFonts w:ascii="Arial" w:hAnsi="Arial" w:cs="Arial"/>
                <w:color w:val="000000"/>
                <w:sz w:val="20"/>
                <w:szCs w:val="20"/>
              </w:rPr>
              <w:t>tel: 416 561 500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1818C90E" w14:textId="77777777" w:rsidR="007E3C61" w:rsidRPr="007F31FA" w:rsidRDefault="007E3C61" w:rsidP="008E1E5C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7E3C61" w:rsidRPr="007F31FA" w14:paraId="1818C912" w14:textId="77777777" w:rsidTr="00C329C5">
        <w:trPr>
          <w:trHeight w:val="74"/>
          <w:jc w:val="center"/>
        </w:trPr>
        <w:tc>
          <w:tcPr>
            <w:tcW w:w="100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D9D9D9"/>
            <w:noWrap/>
            <w:vAlign w:val="bottom"/>
          </w:tcPr>
          <w:p w14:paraId="1818C910" w14:textId="77777777" w:rsidR="007E3C61" w:rsidRPr="007F31FA" w:rsidRDefault="007E3C61" w:rsidP="008E1E5C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012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Prevence závažných havárií</w:t>
            </w:r>
            <w:r w:rsidR="00C329C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(PZH)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14:paraId="1818C911" w14:textId="77777777" w:rsidR="007E3C61" w:rsidRPr="007F31FA" w:rsidRDefault="007E3C61" w:rsidP="008E1E5C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7E3C61" w:rsidRPr="006F6FA9" w14:paraId="1818C917" w14:textId="77777777" w:rsidTr="00C329C5">
        <w:trPr>
          <w:trHeight w:val="74"/>
          <w:jc w:val="center"/>
        </w:trPr>
        <w:tc>
          <w:tcPr>
            <w:tcW w:w="100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14:paraId="1818C913" w14:textId="77777777" w:rsidR="007E3C61" w:rsidRPr="00A01209" w:rsidRDefault="007E3C61" w:rsidP="008E1E5C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012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Prevence závažných havárií</w:t>
            </w:r>
          </w:p>
          <w:p w14:paraId="1818C914" w14:textId="77777777" w:rsidR="007E3C61" w:rsidRPr="00A01209" w:rsidRDefault="007E3C61" w:rsidP="008E1E5C">
            <w:pPr>
              <w:pStyle w:val="Odstavecseseznamem"/>
              <w:numPr>
                <w:ilvl w:val="0"/>
                <w:numId w:val="15"/>
              </w:numPr>
              <w:ind w:left="323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01209">
              <w:rPr>
                <w:rFonts w:ascii="Arial" w:hAnsi="Arial" w:cs="Arial"/>
                <w:color w:val="000000" w:themeColor="text1"/>
                <w:sz w:val="20"/>
                <w:szCs w:val="20"/>
              </w:rPr>
              <w:t>Skladované a vyráběné nebezpečné látky</w:t>
            </w:r>
          </w:p>
          <w:p w14:paraId="1818C915" w14:textId="77777777" w:rsidR="007E3C61" w:rsidRPr="00461CCD" w:rsidRDefault="007E3C61" w:rsidP="00C329C5">
            <w:pPr>
              <w:pStyle w:val="Odstavecseseznamem"/>
              <w:numPr>
                <w:ilvl w:val="0"/>
                <w:numId w:val="15"/>
              </w:numPr>
              <w:ind w:left="323" w:hanging="284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01209">
              <w:rPr>
                <w:rFonts w:ascii="Arial" w:hAnsi="Arial" w:cs="Arial"/>
                <w:color w:val="000000" w:themeColor="text1"/>
                <w:sz w:val="20"/>
                <w:szCs w:val="20"/>
              </w:rPr>
              <w:t>Zóna havarijního plánování v okolí areálu</w:t>
            </w:r>
            <w:r w:rsidR="00C329C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</w:t>
            </w:r>
            <w:r w:rsidRPr="00461CCD">
              <w:rPr>
                <w:rFonts w:ascii="Arial" w:hAnsi="Arial" w:cs="Arial"/>
                <w:sz w:val="20"/>
                <w:szCs w:val="20"/>
              </w:rPr>
              <w:t>Výstražné signály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1818C916" w14:textId="77777777" w:rsidR="007E3C61" w:rsidRPr="007F31FA" w:rsidRDefault="007E3C61" w:rsidP="008E1E5C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7E3C61" w:rsidRPr="007F31FA" w14:paraId="1818C91A" w14:textId="77777777" w:rsidTr="00C329C5">
        <w:trPr>
          <w:trHeight w:val="74"/>
          <w:jc w:val="center"/>
        </w:trPr>
        <w:tc>
          <w:tcPr>
            <w:tcW w:w="100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D9D9D9"/>
            <w:noWrap/>
            <w:vAlign w:val="bottom"/>
          </w:tcPr>
          <w:p w14:paraId="1818C918" w14:textId="5C5911E8" w:rsidR="007E3C61" w:rsidRPr="00A01209" w:rsidRDefault="007E3C61" w:rsidP="00E831E5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TOP (</w:t>
            </w:r>
            <w:proofErr w:type="spellStart"/>
            <w:r w:rsidR="00C329C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echnicko</w:t>
            </w:r>
            <w:proofErr w:type="spellEnd"/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organizační postupy), SM (</w:t>
            </w:r>
            <w:r w:rsidR="00C329C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měrnice)</w:t>
            </w:r>
            <w:r w:rsidR="00E831E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, SOP (Standardní operační postup)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14:paraId="1818C919" w14:textId="77777777" w:rsidR="007E3C61" w:rsidRPr="007F31FA" w:rsidRDefault="007E3C61" w:rsidP="008E1E5C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7E3C61" w:rsidRPr="007F31FA" w14:paraId="1818C92E" w14:textId="77777777" w:rsidTr="00C329C5">
        <w:trPr>
          <w:trHeight w:val="74"/>
          <w:jc w:val="center"/>
        </w:trPr>
        <w:tc>
          <w:tcPr>
            <w:tcW w:w="1002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14:paraId="1818C91B" w14:textId="77777777" w:rsidR="007E3C61" w:rsidRPr="00A932D4" w:rsidRDefault="007E3C61" w:rsidP="008E1E5C">
            <w:pPr>
              <w:ind w:left="39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proofErr w:type="spellStart"/>
            <w:r w:rsidRPr="00A932D4">
              <w:rPr>
                <w:rFonts w:ascii="Arial" w:hAnsi="Arial" w:cs="Arial"/>
                <w:b/>
                <w:sz w:val="20"/>
                <w:szCs w:val="20"/>
                <w:u w:val="single"/>
              </w:rPr>
              <w:t>Lovochemie</w:t>
            </w:r>
            <w:proofErr w:type="spellEnd"/>
            <w:r w:rsidRPr="00A932D4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</w:p>
          <w:p w14:paraId="1818C91C" w14:textId="77777777" w:rsidR="007E3C61" w:rsidRPr="001F24F0" w:rsidRDefault="007E3C61" w:rsidP="008E1E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F24F0">
              <w:rPr>
                <w:rFonts w:ascii="Arial" w:hAnsi="Arial" w:cs="Arial"/>
                <w:b/>
                <w:sz w:val="20"/>
                <w:szCs w:val="20"/>
              </w:rPr>
              <w:t>SM</w:t>
            </w:r>
            <w:hyperlink r:id="rId13" w:history="1">
              <w:r w:rsidRPr="001F24F0">
                <w:rPr>
                  <w:rFonts w:ascii="Arial" w:hAnsi="Arial" w:cs="Arial"/>
                  <w:b/>
                  <w:sz w:val="20"/>
                  <w:szCs w:val="20"/>
                </w:rPr>
                <w:t>-BOZP-002 Bezpečnostní pravidla pro zaměstnance jiných organizací (kontraktory)</w:t>
              </w:r>
              <w:r w:rsidRPr="001F24F0">
                <w:rPr>
                  <w:rFonts w:ascii="Arial" w:hAnsi="Arial" w:cs="Arial"/>
                  <w:b/>
                  <w:noProof/>
                  <w:sz w:val="20"/>
                  <w:szCs w:val="20"/>
                </w:rPr>
                <w:drawing>
                  <wp:inline distT="0" distB="0" distL="0" distR="0" wp14:anchorId="1818C94A" wp14:editId="1818C94B">
                    <wp:extent cx="9525" cy="9525"/>
                    <wp:effectExtent l="0" t="0" r="0" b="0"/>
                    <wp:docPr id="4" name="obrázek 58" descr="K otevření nabídky použijte kombinaci kláves SHIFT+ENTER (nové okno).">
                      <a:hlinkClick xmlns:a="http://schemas.openxmlformats.org/drawingml/2006/main" r:id="rId1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8" descr="K otevření nabídky použijte kombinaci kláves SHIFT+ENTER (nové okno).">
                              <a:hlinkClick r:id="rId1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525" cy="95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  <w:p w14:paraId="1818C91D" w14:textId="66512B8A" w:rsidR="007E3C61" w:rsidRDefault="007E3C61" w:rsidP="008E1E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F24F0">
              <w:rPr>
                <w:rFonts w:ascii="Arial" w:hAnsi="Arial" w:cs="Arial"/>
                <w:b/>
                <w:sz w:val="20"/>
                <w:szCs w:val="20"/>
              </w:rPr>
              <w:t>TOP-BOZP-0</w:t>
            </w:r>
            <w:r w:rsidR="00BF6701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Pr="001F24F0">
              <w:rPr>
                <w:rFonts w:ascii="Arial" w:hAnsi="Arial" w:cs="Arial"/>
                <w:b/>
                <w:sz w:val="20"/>
                <w:szCs w:val="20"/>
              </w:rPr>
              <w:t>1 Základní předpis BOZP</w:t>
            </w:r>
          </w:p>
          <w:p w14:paraId="1818C91E" w14:textId="469D93A0" w:rsidR="007E3C61" w:rsidRPr="001F24F0" w:rsidRDefault="007E3C61" w:rsidP="008E1E5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TOP-BOZP-</w:t>
            </w:r>
            <w:r w:rsidR="00BF6701">
              <w:rPr>
                <w:rFonts w:ascii="Arial" w:hAnsi="Arial" w:cs="Arial"/>
                <w:b/>
                <w:sz w:val="20"/>
                <w:szCs w:val="20"/>
              </w:rPr>
              <w:t>006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Povolení k práci</w:t>
            </w:r>
          </w:p>
          <w:p w14:paraId="1818C91F" w14:textId="77777777" w:rsidR="007E3C61" w:rsidRPr="00A42538" w:rsidRDefault="007E3C61" w:rsidP="008E1E5C">
            <w:pPr>
              <w:pStyle w:val="StylodrkyKurzva"/>
              <w:numPr>
                <w:ilvl w:val="0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A42538">
              <w:rPr>
                <w:rFonts w:ascii="Arial" w:hAnsi="Arial" w:cs="Arial"/>
                <w:b/>
                <w:sz w:val="20"/>
                <w:szCs w:val="20"/>
              </w:rPr>
              <w:t>SM-PO-001 Základní předpis PO</w:t>
            </w:r>
          </w:p>
          <w:p w14:paraId="1818C920" w14:textId="77777777" w:rsidR="007E3C61" w:rsidRPr="00A42538" w:rsidRDefault="00000217" w:rsidP="008E1E5C">
            <w:pPr>
              <w:rPr>
                <w:rFonts w:ascii="Arial" w:hAnsi="Arial" w:cs="Arial"/>
                <w:b/>
                <w:sz w:val="20"/>
                <w:szCs w:val="20"/>
              </w:rPr>
            </w:pPr>
            <w:hyperlink r:id="rId15" w:history="1">
              <w:r w:rsidR="007E3C61" w:rsidRPr="00A42538">
                <w:rPr>
                  <w:rFonts w:ascii="Arial" w:hAnsi="Arial" w:cs="Arial"/>
                  <w:b/>
                  <w:noProof/>
                  <w:sz w:val="20"/>
                  <w:szCs w:val="20"/>
                </w:rPr>
                <w:drawing>
                  <wp:inline distT="0" distB="0" distL="0" distR="0" wp14:anchorId="1818C94C" wp14:editId="1818C94D">
                    <wp:extent cx="9525" cy="9525"/>
                    <wp:effectExtent l="0" t="0" r="0" b="0"/>
                    <wp:docPr id="1" name="obrázek 51" descr="K otevření nabídky použijte kombinaci kláves SHIFT+ENTER (nové okno).">
                      <a:hlinkClick xmlns:a="http://schemas.openxmlformats.org/drawingml/2006/main" r:id="rId1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1" descr="K otevření nabídky použijte kombinaci kláves SHIFT+ENTER (nové okno).">
                              <a:hlinkClick r:id="rId1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525" cy="95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hyperlink r:id="rId16" w:history="1">
              <w:r w:rsidR="007E3C61" w:rsidRPr="00A42538">
                <w:rPr>
                  <w:rFonts w:ascii="Arial" w:hAnsi="Arial" w:cs="Arial"/>
                  <w:b/>
                  <w:sz w:val="20"/>
                  <w:szCs w:val="20"/>
                </w:rPr>
                <w:t>TOP-BOZP-005 Práce ve výškách</w:t>
              </w:r>
              <w:r w:rsidR="007E3C61" w:rsidRPr="00A42538">
                <w:rPr>
                  <w:rFonts w:ascii="Arial" w:hAnsi="Arial" w:cs="Arial"/>
                  <w:b/>
                  <w:noProof/>
                  <w:sz w:val="20"/>
                  <w:szCs w:val="20"/>
                </w:rPr>
                <w:drawing>
                  <wp:inline distT="0" distB="0" distL="0" distR="0" wp14:anchorId="1818C94E" wp14:editId="1818C94F">
                    <wp:extent cx="9525" cy="9525"/>
                    <wp:effectExtent l="0" t="0" r="0" b="0"/>
                    <wp:docPr id="6" name="obrázek 79" descr="K otevření nabídky použijte kombinaci kláves SHIFT+ENTER (nové okno).">
                      <a:hlinkClick xmlns:a="http://schemas.openxmlformats.org/drawingml/2006/main" r:id="rId1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9" descr="K otevření nabídky použijte kombinaci kláves SHIFT+ENTER (nové okno).">
                              <a:hlinkClick r:id="rId1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525" cy="95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  <w:p w14:paraId="1818C921" w14:textId="259651CC" w:rsidR="007E3C61" w:rsidRPr="00A42538" w:rsidRDefault="00DC7A31" w:rsidP="008E1E5C">
            <w:pPr>
              <w:ind w:left="39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PREOL:</w:t>
            </w:r>
          </w:p>
          <w:p w14:paraId="1818C922" w14:textId="290A226F" w:rsidR="007E3C61" w:rsidRPr="00A42538" w:rsidRDefault="007E3C61" w:rsidP="008E1E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42538">
              <w:rPr>
                <w:rFonts w:ascii="Arial" w:hAnsi="Arial" w:cs="Arial"/>
                <w:b/>
                <w:sz w:val="20"/>
                <w:szCs w:val="20"/>
              </w:rPr>
              <w:t>SM17 Organizace BOZP při práci v PREOL</w:t>
            </w:r>
          </w:p>
          <w:p w14:paraId="1818C923" w14:textId="16E7D6C6" w:rsidR="007E3C61" w:rsidRPr="00A42538" w:rsidRDefault="003E70EB" w:rsidP="008E1E5C">
            <w:pPr>
              <w:pStyle w:val="Bezmezer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SM</w:t>
            </w:r>
            <w:r w:rsidR="007E3C61" w:rsidRPr="00A42538">
              <w:rPr>
                <w:rFonts w:ascii="Arial" w:hAnsi="Arial" w:cs="Arial"/>
                <w:b/>
                <w:sz w:val="20"/>
                <w:szCs w:val="20"/>
              </w:rPr>
              <w:t xml:space="preserve">18 </w:t>
            </w:r>
            <w:r>
              <w:rPr>
                <w:rFonts w:ascii="Arial" w:hAnsi="Arial" w:cs="Arial"/>
                <w:b/>
                <w:sz w:val="20"/>
                <w:szCs w:val="20"/>
              </w:rPr>
              <w:t>Směrnice</w:t>
            </w:r>
            <w:r w:rsidR="007E3C61" w:rsidRPr="00A42538">
              <w:rPr>
                <w:rFonts w:ascii="Arial" w:hAnsi="Arial" w:cs="Arial"/>
                <w:b/>
                <w:sz w:val="20"/>
                <w:szCs w:val="20"/>
              </w:rPr>
              <w:t xml:space="preserve"> PO</w:t>
            </w:r>
          </w:p>
          <w:p w14:paraId="1818C924" w14:textId="4E40ABF2" w:rsidR="007E3C61" w:rsidRPr="00A42538" w:rsidRDefault="003E70EB" w:rsidP="008E1E5C">
            <w:pPr>
              <w:pStyle w:val="Bezmezer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SOP03-SM</w:t>
            </w:r>
            <w:r w:rsidR="007E3C61" w:rsidRPr="00A42538">
              <w:rPr>
                <w:rFonts w:ascii="Arial" w:hAnsi="Arial" w:cs="Arial"/>
                <w:b/>
                <w:sz w:val="20"/>
                <w:szCs w:val="20"/>
              </w:rPr>
              <w:t>17 Bezpečnostní pravidla pro kontraktory</w:t>
            </w:r>
          </w:p>
          <w:p w14:paraId="1818C925" w14:textId="0996D253" w:rsidR="007E3C61" w:rsidRPr="00A42538" w:rsidRDefault="003E70EB" w:rsidP="008E1E5C">
            <w:pPr>
              <w:pStyle w:val="Bezmezer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SOP02-SM</w:t>
            </w:r>
            <w:r w:rsidR="007E3C61" w:rsidRPr="00A42538">
              <w:rPr>
                <w:rFonts w:ascii="Arial" w:hAnsi="Arial" w:cs="Arial"/>
                <w:b/>
                <w:sz w:val="20"/>
                <w:szCs w:val="20"/>
              </w:rPr>
              <w:t xml:space="preserve">17 </w:t>
            </w:r>
            <w:r w:rsidR="00BD391E">
              <w:rPr>
                <w:rFonts w:ascii="Arial" w:hAnsi="Arial" w:cs="Arial"/>
                <w:b/>
                <w:sz w:val="20"/>
                <w:szCs w:val="20"/>
              </w:rPr>
              <w:t>Vydávání „</w:t>
            </w:r>
            <w:r w:rsidR="007E3C61" w:rsidRPr="00A42538">
              <w:rPr>
                <w:rFonts w:ascii="Arial" w:hAnsi="Arial" w:cs="Arial"/>
                <w:b/>
                <w:sz w:val="20"/>
                <w:szCs w:val="20"/>
              </w:rPr>
              <w:t>Povolení práce</w:t>
            </w:r>
            <w:r w:rsidR="00BD391E">
              <w:rPr>
                <w:rFonts w:ascii="Arial" w:hAnsi="Arial" w:cs="Arial"/>
                <w:b/>
                <w:sz w:val="20"/>
                <w:szCs w:val="20"/>
              </w:rPr>
              <w:t>“</w:t>
            </w:r>
          </w:p>
          <w:p w14:paraId="1818C926" w14:textId="57A0BFF4" w:rsidR="007E3C61" w:rsidRPr="00A42538" w:rsidRDefault="00DC7A31" w:rsidP="008E1E5C">
            <w:pPr>
              <w:pStyle w:val="Bezmezer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Lovochemie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, PREOL</w:t>
            </w:r>
            <w:r w:rsidR="007E3C61" w:rsidRPr="00A42538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</w:p>
          <w:p w14:paraId="1818C927" w14:textId="553CA9EB" w:rsidR="007E3C61" w:rsidRPr="00A42538" w:rsidRDefault="007E3C61" w:rsidP="008E1E5C">
            <w:pPr>
              <w:pStyle w:val="Bezmezer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42538">
              <w:rPr>
                <w:rFonts w:ascii="Arial" w:hAnsi="Arial" w:cs="Arial"/>
                <w:b/>
                <w:sz w:val="20"/>
                <w:szCs w:val="20"/>
              </w:rPr>
              <w:t>SM-PZH-0</w:t>
            </w:r>
            <w:r w:rsidR="00BF6701">
              <w:rPr>
                <w:rFonts w:ascii="Arial" w:hAnsi="Arial" w:cs="Arial"/>
                <w:b/>
                <w:sz w:val="20"/>
                <w:szCs w:val="20"/>
              </w:rPr>
              <w:t>02</w:t>
            </w:r>
            <w:r w:rsidRPr="00A42538">
              <w:rPr>
                <w:rFonts w:ascii="Arial" w:hAnsi="Arial" w:cs="Arial"/>
                <w:b/>
                <w:sz w:val="20"/>
                <w:szCs w:val="20"/>
              </w:rPr>
              <w:t xml:space="preserve"> Vnitřní havarijní plán</w:t>
            </w:r>
          </w:p>
          <w:p w14:paraId="1818C928" w14:textId="59DB5E2D" w:rsidR="007E3C61" w:rsidRPr="00A42538" w:rsidRDefault="007E3C61" w:rsidP="008E1E5C">
            <w:pPr>
              <w:pStyle w:val="Bezmezer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42538">
              <w:rPr>
                <w:rFonts w:ascii="Arial" w:hAnsi="Arial" w:cs="Arial"/>
                <w:b/>
                <w:sz w:val="20"/>
                <w:szCs w:val="20"/>
              </w:rPr>
              <w:t>SM-PZH-0</w:t>
            </w:r>
            <w:r w:rsidR="00BF6701">
              <w:rPr>
                <w:rFonts w:ascii="Arial" w:hAnsi="Arial" w:cs="Arial"/>
                <w:b/>
                <w:sz w:val="20"/>
                <w:szCs w:val="20"/>
              </w:rPr>
              <w:t>01</w:t>
            </w:r>
            <w:r w:rsidRPr="00A42538">
              <w:rPr>
                <w:rFonts w:ascii="Arial" w:hAnsi="Arial" w:cs="Arial"/>
                <w:b/>
                <w:sz w:val="20"/>
                <w:szCs w:val="20"/>
              </w:rPr>
              <w:t xml:space="preserve"> Povodňový plán</w:t>
            </w:r>
          </w:p>
          <w:p w14:paraId="1818C929" w14:textId="77777777" w:rsidR="007E3C61" w:rsidRDefault="007E3C61" w:rsidP="008E1E5C">
            <w:pPr>
              <w:pStyle w:val="Bezmezer"/>
              <w:jc w:val="both"/>
            </w:pPr>
            <w:r w:rsidRPr="00C82AE9">
              <w:rPr>
                <w:rFonts w:ascii="Arial" w:hAnsi="Arial" w:cs="Arial"/>
                <w:b/>
                <w:color w:val="000000"/>
                <w:sz w:val="20"/>
                <w:szCs w:val="20"/>
              </w:rPr>
              <w:t>TOP-BOZP-001 Lešení</w:t>
            </w:r>
          </w:p>
          <w:p w14:paraId="1818C92A" w14:textId="15C02C21" w:rsidR="007E3C61" w:rsidRDefault="007E3C61" w:rsidP="008E1E5C">
            <w:pPr>
              <w:pStyle w:val="Bezmezer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F24F0">
              <w:rPr>
                <w:rFonts w:ascii="Arial" w:hAnsi="Arial" w:cs="Arial"/>
                <w:b/>
                <w:sz w:val="20"/>
                <w:szCs w:val="20"/>
              </w:rPr>
              <w:t>TOP-BOZP-</w:t>
            </w:r>
            <w:r w:rsidR="00BF6701">
              <w:rPr>
                <w:rFonts w:ascii="Arial" w:hAnsi="Arial" w:cs="Arial"/>
                <w:b/>
                <w:sz w:val="20"/>
                <w:szCs w:val="20"/>
              </w:rPr>
              <w:t>007</w:t>
            </w:r>
            <w:r w:rsidRPr="001F24F0">
              <w:rPr>
                <w:rFonts w:ascii="Arial" w:hAnsi="Arial" w:cs="Arial"/>
                <w:b/>
                <w:sz w:val="20"/>
                <w:szCs w:val="20"/>
              </w:rPr>
              <w:t xml:space="preserve"> Mimořádné události</w:t>
            </w:r>
          </w:p>
          <w:p w14:paraId="1818C92B" w14:textId="77777777" w:rsidR="007E3C61" w:rsidRDefault="007E3C61" w:rsidP="008E1E5C">
            <w:pPr>
              <w:pStyle w:val="Bezmezer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TOP-EXP-001 Dopravní řád podniku</w:t>
            </w:r>
          </w:p>
          <w:p w14:paraId="1818C92C" w14:textId="2DE7BECA" w:rsidR="007E3C61" w:rsidRPr="007F31FA" w:rsidRDefault="007E3C61" w:rsidP="00BF6701">
            <w:pPr>
              <w:pStyle w:val="Bezmezer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RAD-</w:t>
            </w:r>
            <w:r w:rsidR="00BF6701">
              <w:rPr>
                <w:rFonts w:ascii="Arial" w:hAnsi="Arial" w:cs="Arial"/>
                <w:b/>
                <w:sz w:val="20"/>
                <w:szCs w:val="20"/>
              </w:rPr>
              <w:t>PPU</w:t>
            </w:r>
            <w:r>
              <w:rPr>
                <w:rFonts w:ascii="Arial" w:hAnsi="Arial" w:cs="Arial"/>
                <w:b/>
                <w:sz w:val="20"/>
                <w:szCs w:val="20"/>
              </w:rPr>
              <w:t>-00</w:t>
            </w:r>
            <w:r w:rsidR="00BF6701"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Propustkový řád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14:paraId="1818C92D" w14:textId="77777777" w:rsidR="007E3C61" w:rsidRPr="007F31FA" w:rsidRDefault="007E3C61" w:rsidP="008E1E5C">
            <w:pPr>
              <w:shd w:val="clear" w:color="auto" w:fill="FFFFFF" w:themeFill="background1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E1DFA" w:rsidRPr="007F31FA" w14:paraId="1818C931" w14:textId="77777777" w:rsidTr="00C329C5">
        <w:trPr>
          <w:trHeight w:val="74"/>
          <w:jc w:val="center"/>
        </w:trPr>
        <w:tc>
          <w:tcPr>
            <w:tcW w:w="10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</w:tcPr>
          <w:p w14:paraId="1818C92F" w14:textId="79DB861C" w:rsidR="00DE1DFA" w:rsidRPr="00A932D4" w:rsidRDefault="00C329C5" w:rsidP="008917C0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CZZ - </w:t>
            </w:r>
            <w:r w:rsidRPr="00C329C5">
              <w:rPr>
                <w:rFonts w:ascii="Arial" w:hAnsi="Arial" w:cs="Arial"/>
                <w:b/>
                <w:sz w:val="20"/>
                <w:szCs w:val="20"/>
              </w:rPr>
              <w:t>SM-BOZP-0</w:t>
            </w:r>
            <w:r w:rsidR="00BD0558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Pr="00C329C5">
              <w:rPr>
                <w:rFonts w:ascii="Arial" w:hAnsi="Arial" w:cs="Arial"/>
                <w:b/>
                <w:sz w:val="20"/>
                <w:szCs w:val="20"/>
              </w:rPr>
              <w:t xml:space="preserve">1_PI-03 Základní požadavky </w:t>
            </w:r>
            <w:r>
              <w:rPr>
                <w:rFonts w:ascii="Arial" w:hAnsi="Arial" w:cs="Arial"/>
                <w:b/>
                <w:sz w:val="20"/>
                <w:szCs w:val="20"/>
              </w:rPr>
              <w:t>BOZP, PO</w:t>
            </w:r>
            <w:r w:rsidRPr="00C329C5">
              <w:rPr>
                <w:rFonts w:ascii="Arial" w:hAnsi="Arial" w:cs="Arial"/>
                <w:b/>
                <w:sz w:val="20"/>
                <w:szCs w:val="20"/>
              </w:rPr>
              <w:t xml:space="preserve"> a </w:t>
            </w:r>
            <w:r>
              <w:rPr>
                <w:rFonts w:ascii="Arial" w:hAnsi="Arial" w:cs="Arial"/>
                <w:b/>
                <w:sz w:val="20"/>
                <w:szCs w:val="20"/>
              </w:rPr>
              <w:t>ŽP</w:t>
            </w:r>
            <w:r w:rsidRPr="00C329C5">
              <w:rPr>
                <w:rFonts w:ascii="Arial" w:hAnsi="Arial" w:cs="Arial"/>
                <w:b/>
                <w:sz w:val="20"/>
                <w:szCs w:val="20"/>
              </w:rPr>
              <w:t xml:space="preserve"> pro realizaci zarážkových prací při </w:t>
            </w:r>
            <w:r>
              <w:rPr>
                <w:rFonts w:ascii="Arial" w:hAnsi="Arial" w:cs="Arial"/>
                <w:b/>
                <w:sz w:val="20"/>
                <w:szCs w:val="20"/>
              </w:rPr>
              <w:t>CZZ</w:t>
            </w:r>
            <w:r w:rsidRPr="00C329C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1818C930" w14:textId="77777777" w:rsidR="00DE1DFA" w:rsidRPr="007F31FA" w:rsidRDefault="00DE1DFA" w:rsidP="008E1E5C">
            <w:pPr>
              <w:shd w:val="clear" w:color="auto" w:fill="FFFFFF" w:themeFill="background1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C329C5" w:rsidRPr="007F31FA" w14:paraId="1818C934" w14:textId="77777777" w:rsidTr="00C329C5">
        <w:trPr>
          <w:trHeight w:val="74"/>
          <w:jc w:val="center"/>
        </w:trPr>
        <w:tc>
          <w:tcPr>
            <w:tcW w:w="10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14:paraId="1818C932" w14:textId="77777777" w:rsidR="00C329C5" w:rsidRPr="00A932D4" w:rsidRDefault="00C329C5" w:rsidP="00C329C5">
            <w:pPr>
              <w:pStyle w:val="Nzevzhlav"/>
              <w:spacing w:before="0" w:after="100" w:afterAutospacing="1"/>
              <w:ind w:left="0"/>
              <w:jc w:val="left"/>
              <w:rPr>
                <w:rFonts w:ascii="Arial" w:hAnsi="Arial" w:cs="Arial"/>
                <w:b w:val="0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 w:val="0"/>
                <w:caps w:val="0"/>
                <w:sz w:val="20"/>
                <w:szCs w:val="20"/>
                <w:u w:val="single"/>
              </w:rPr>
              <w:t>Seznámení zaměstnanců vykonávajících činnosti při zarážkových pracích</w:t>
            </w:r>
            <w:r w:rsidR="00DE4B38">
              <w:rPr>
                <w:rFonts w:ascii="Arial" w:hAnsi="Arial" w:cs="Arial"/>
                <w:b w:val="0"/>
                <w:caps w:val="0"/>
                <w:sz w:val="20"/>
                <w:szCs w:val="20"/>
                <w:u w:val="single"/>
              </w:rPr>
              <w:t xml:space="preserve"> s Pracovní instrukcí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818C933" w14:textId="77777777" w:rsidR="00C329C5" w:rsidRPr="007F31FA" w:rsidRDefault="00C329C5" w:rsidP="008E1E5C">
            <w:pPr>
              <w:shd w:val="clear" w:color="auto" w:fill="FFFFFF" w:themeFill="background1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14:paraId="1818C935" w14:textId="77777777" w:rsidR="007E3C61" w:rsidRDefault="007E3C61" w:rsidP="007E3C61">
      <w:pPr>
        <w:shd w:val="clear" w:color="auto" w:fill="FFFFFF" w:themeFill="background1"/>
        <w:rPr>
          <w:rFonts w:ascii="Arial" w:hAnsi="Arial" w:cs="Arial"/>
          <w:b/>
          <w:sz w:val="16"/>
          <w:szCs w:val="16"/>
          <w:u w:val="single"/>
        </w:rPr>
      </w:pPr>
    </w:p>
    <w:tbl>
      <w:tblPr>
        <w:tblW w:w="10177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105"/>
        <w:gridCol w:w="2407"/>
        <w:gridCol w:w="2665"/>
      </w:tblGrid>
      <w:tr w:rsidR="007E3C61" w:rsidRPr="007F31FA" w14:paraId="1818C93A" w14:textId="77777777" w:rsidTr="008E1E5C">
        <w:trPr>
          <w:trHeight w:val="291"/>
          <w:jc w:val="center"/>
        </w:trPr>
        <w:tc>
          <w:tcPr>
            <w:tcW w:w="5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818C936" w14:textId="21C47BD0" w:rsidR="007E3C61" w:rsidRPr="007F31FA" w:rsidRDefault="007E3C61" w:rsidP="008E1E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F31FA">
              <w:rPr>
                <w:rFonts w:ascii="Arial" w:hAnsi="Arial" w:cs="Arial"/>
                <w:color w:val="000000"/>
                <w:sz w:val="20"/>
                <w:szCs w:val="20"/>
              </w:rPr>
              <w:t>BOZP, PO,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PZH,</w:t>
            </w:r>
            <w:r w:rsidRPr="007F31FA">
              <w:rPr>
                <w:rFonts w:ascii="Arial" w:hAnsi="Arial" w:cs="Arial"/>
                <w:color w:val="000000"/>
                <w:sz w:val="20"/>
                <w:szCs w:val="20"/>
              </w:rPr>
              <w:t xml:space="preserve"> rizika v </w:t>
            </w:r>
            <w:proofErr w:type="spellStart"/>
            <w:r w:rsidRPr="007F31FA">
              <w:rPr>
                <w:rFonts w:ascii="Arial" w:hAnsi="Arial" w:cs="Arial"/>
                <w:color w:val="000000"/>
                <w:sz w:val="20"/>
                <w:szCs w:val="20"/>
              </w:rPr>
              <w:t>Lovochemii</w:t>
            </w:r>
            <w:proofErr w:type="spellEnd"/>
            <w:r w:rsidRPr="007F31FA">
              <w:rPr>
                <w:rFonts w:ascii="Arial" w:hAnsi="Arial" w:cs="Arial"/>
                <w:color w:val="000000"/>
                <w:sz w:val="20"/>
                <w:szCs w:val="20"/>
              </w:rPr>
              <w:t xml:space="preserve"> a.s, PREOL</w:t>
            </w:r>
            <w:r w:rsidR="003E70EB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7F31FA">
              <w:rPr>
                <w:rFonts w:ascii="Arial" w:hAnsi="Arial" w:cs="Arial"/>
                <w:color w:val="000000"/>
                <w:sz w:val="20"/>
                <w:szCs w:val="20"/>
              </w:rPr>
              <w:t xml:space="preserve"> a.s.,</w:t>
            </w:r>
          </w:p>
          <w:p w14:paraId="1818C937" w14:textId="4BD9E6EF" w:rsidR="007E3C61" w:rsidRPr="007F31FA" w:rsidRDefault="007E3C61" w:rsidP="008E1E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F31FA">
              <w:rPr>
                <w:rFonts w:ascii="Arial" w:hAnsi="Arial" w:cs="Arial"/>
                <w:color w:val="000000"/>
                <w:sz w:val="20"/>
                <w:szCs w:val="20"/>
              </w:rPr>
              <w:t>havarijní připravenost</w:t>
            </w:r>
            <w:r w:rsidR="00DC7A3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14:paraId="037C0695" w14:textId="77777777" w:rsidR="007E3C61" w:rsidRDefault="007E3C61" w:rsidP="008E1E5C">
            <w:pPr>
              <w:rPr>
                <w:ins w:id="0" w:author="Michal Beneš" w:date="2021-07-08T11:16:00Z"/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Školitel</w:t>
            </w:r>
            <w:r w:rsidRPr="007F31FA">
              <w:rPr>
                <w:rFonts w:ascii="Arial" w:hAnsi="Arial" w:cs="Arial"/>
                <w:b/>
                <w:color w:val="000000"/>
                <w:sz w:val="20"/>
                <w:szCs w:val="20"/>
              </w:rPr>
              <w:t>:</w:t>
            </w:r>
          </w:p>
          <w:p w14:paraId="1818C938" w14:textId="2C922447" w:rsidR="007E3C61" w:rsidRPr="007F31FA" w:rsidRDefault="007E3C61" w:rsidP="008E1E5C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14:paraId="1818C939" w14:textId="77777777" w:rsidR="007E3C61" w:rsidRPr="007F31FA" w:rsidRDefault="007E3C61" w:rsidP="008E1E5C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F31FA">
              <w:rPr>
                <w:rFonts w:ascii="Arial" w:hAnsi="Arial" w:cs="Arial"/>
                <w:b/>
                <w:color w:val="000000"/>
                <w:sz w:val="20"/>
                <w:szCs w:val="20"/>
              </w:rPr>
              <w:t>Podpis:</w:t>
            </w:r>
          </w:p>
        </w:tc>
      </w:tr>
      <w:tr w:rsidR="007E3C61" w:rsidRPr="007F31FA" w14:paraId="1818C93E" w14:textId="77777777" w:rsidTr="00E024BA">
        <w:trPr>
          <w:trHeight w:val="163"/>
          <w:jc w:val="center"/>
        </w:trPr>
        <w:tc>
          <w:tcPr>
            <w:tcW w:w="5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8C93B" w14:textId="77777777" w:rsidR="007E3C61" w:rsidRPr="007F31FA" w:rsidRDefault="007E3C61" w:rsidP="008E1E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8C93C" w14:textId="77777777" w:rsidR="007E3C61" w:rsidRPr="007F31FA" w:rsidRDefault="007E3C61" w:rsidP="008E1E5C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8C93D" w14:textId="77777777" w:rsidR="007E3C61" w:rsidRPr="007F31FA" w:rsidRDefault="007E3C61" w:rsidP="008E1E5C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bookmarkStart w:id="1" w:name="_GoBack"/>
        <w:bookmarkEnd w:id="1"/>
      </w:tr>
    </w:tbl>
    <w:p w14:paraId="1818C93F" w14:textId="77777777" w:rsidR="007E3C61" w:rsidRPr="006419D6" w:rsidRDefault="007E3C61" w:rsidP="007E3C61">
      <w:pPr>
        <w:ind w:left="567" w:right="543"/>
        <w:jc w:val="both"/>
        <w:rPr>
          <w:rFonts w:ascii="Arial" w:hAnsi="Arial" w:cs="Arial"/>
          <w:sz w:val="16"/>
          <w:szCs w:val="16"/>
        </w:rPr>
      </w:pPr>
    </w:p>
    <w:tbl>
      <w:tblPr>
        <w:tblW w:w="10111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111"/>
      </w:tblGrid>
      <w:tr w:rsidR="007E3C61" w:rsidRPr="007F31FA" w14:paraId="1818C941" w14:textId="77777777" w:rsidTr="008E1E5C">
        <w:trPr>
          <w:trHeight w:val="241"/>
          <w:jc w:val="center"/>
        </w:trPr>
        <w:tc>
          <w:tcPr>
            <w:tcW w:w="1011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14:paraId="1818C940" w14:textId="21D91E2A" w:rsidR="007E3C61" w:rsidRPr="007F31FA" w:rsidRDefault="007E3C61" w:rsidP="00DC7A31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7F31FA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Absolvované školení dle tohoto </w:t>
            </w:r>
            <w:proofErr w:type="spellStart"/>
            <w:r w:rsidRPr="007F31FA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tématického</w:t>
            </w:r>
            <w:proofErr w:type="spellEnd"/>
            <w:r w:rsidRPr="007F31FA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plánu školení, je platné pouze pro účely výkonu činností pro společnost </w:t>
            </w:r>
            <w:proofErr w:type="spellStart"/>
            <w:r w:rsidR="00DC7A31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Lovochemie</w:t>
            </w:r>
            <w:proofErr w:type="spellEnd"/>
            <w:r w:rsidR="00DC7A31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, a.s., a PREOL, a.s</w:t>
            </w:r>
            <w:r w:rsidRPr="007F31FA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.</w:t>
            </w:r>
          </w:p>
        </w:tc>
      </w:tr>
      <w:tr w:rsidR="007E3C61" w:rsidRPr="007F31FA" w14:paraId="1818C943" w14:textId="77777777" w:rsidTr="008E1E5C">
        <w:trPr>
          <w:trHeight w:val="300"/>
          <w:jc w:val="center"/>
        </w:trPr>
        <w:tc>
          <w:tcPr>
            <w:tcW w:w="1011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1818C942" w14:textId="77777777" w:rsidR="007E3C61" w:rsidRPr="007F31FA" w:rsidRDefault="007E3C61" w:rsidP="008E1E5C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</w:p>
        </w:tc>
      </w:tr>
      <w:tr w:rsidR="007E3C61" w:rsidRPr="007F31FA" w14:paraId="1818C945" w14:textId="77777777" w:rsidTr="008E1E5C">
        <w:trPr>
          <w:trHeight w:val="170"/>
          <w:jc w:val="center"/>
        </w:trPr>
        <w:tc>
          <w:tcPr>
            <w:tcW w:w="10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14:paraId="1818C944" w14:textId="77777777" w:rsidR="007E3C61" w:rsidRPr="007F31FA" w:rsidRDefault="007E3C61" w:rsidP="008E1E5C">
            <w:pPr>
              <w:jc w:val="center"/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</w:pPr>
            <w:r w:rsidRPr="007F31FA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>Nenahrazuje zákonné školení o BOZP, PO, ŽP a nakládání s NCHL.</w:t>
            </w:r>
          </w:p>
        </w:tc>
      </w:tr>
    </w:tbl>
    <w:p w14:paraId="1818C946" w14:textId="77777777" w:rsidR="007E3C61" w:rsidRPr="00C329C5" w:rsidRDefault="007E3C61" w:rsidP="007E3C61">
      <w:pPr>
        <w:rPr>
          <w:rFonts w:ascii="Arial" w:hAnsi="Arial" w:cs="Arial"/>
          <w:sz w:val="16"/>
          <w:szCs w:val="16"/>
        </w:rPr>
      </w:pPr>
    </w:p>
    <w:p w14:paraId="1818C949" w14:textId="77777777" w:rsidR="000D2249" w:rsidRPr="00970DA8" w:rsidRDefault="000D2249" w:rsidP="00E024BA">
      <w:pPr>
        <w:rPr>
          <w:rFonts w:ascii="Arial" w:hAnsi="Arial" w:cs="Arial"/>
        </w:rPr>
      </w:pPr>
    </w:p>
    <w:sectPr w:rsidR="000D2249" w:rsidRPr="00970DA8" w:rsidSect="00F1671B">
      <w:headerReference w:type="default" r:id="rId17"/>
      <w:pgSz w:w="11906" w:h="16838"/>
      <w:pgMar w:top="1140" w:right="720" w:bottom="426" w:left="720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1995E6" w14:textId="77777777" w:rsidR="00000217" w:rsidRDefault="00000217" w:rsidP="00F51CD8">
      <w:r>
        <w:separator/>
      </w:r>
    </w:p>
  </w:endnote>
  <w:endnote w:type="continuationSeparator" w:id="0">
    <w:p w14:paraId="637766B2" w14:textId="77777777" w:rsidR="00000217" w:rsidRDefault="00000217" w:rsidP="00F51CD8">
      <w:r>
        <w:continuationSeparator/>
      </w:r>
    </w:p>
  </w:endnote>
  <w:endnote w:type="continuationNotice" w:id="1">
    <w:p w14:paraId="3152B4AE" w14:textId="77777777" w:rsidR="00000217" w:rsidRDefault="000002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965FEB" w14:textId="77777777" w:rsidR="00000217" w:rsidRDefault="00000217" w:rsidP="00F51CD8">
      <w:r>
        <w:separator/>
      </w:r>
    </w:p>
  </w:footnote>
  <w:footnote w:type="continuationSeparator" w:id="0">
    <w:p w14:paraId="6D6D027B" w14:textId="77777777" w:rsidR="00000217" w:rsidRDefault="00000217" w:rsidP="00F51CD8">
      <w:r>
        <w:continuationSeparator/>
      </w:r>
    </w:p>
  </w:footnote>
  <w:footnote w:type="continuationNotice" w:id="1">
    <w:p w14:paraId="7EABB013" w14:textId="77777777" w:rsidR="00000217" w:rsidRDefault="000002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8C954" w14:textId="55014A98" w:rsidR="004A7E26" w:rsidRDefault="004A7E26" w:rsidP="004B61D6">
    <w:pPr>
      <w:pStyle w:val="Zhlav"/>
      <w:tabs>
        <w:tab w:val="clear" w:pos="4536"/>
        <w:tab w:val="center" w:pos="4962"/>
      </w:tabs>
    </w:pPr>
    <w:r>
      <w:rPr>
        <w:rFonts w:ascii="Calibri" w:hAnsi="Calibri"/>
        <w:noProof/>
        <w:color w:val="0070C0"/>
        <w:sz w:val="22"/>
        <w:szCs w:val="22"/>
      </w:rPr>
      <w:drawing>
        <wp:anchor distT="0" distB="0" distL="114300" distR="114300" simplePos="0" relativeHeight="251658240" behindDoc="1" locked="0" layoutInCell="1" allowOverlap="1" wp14:anchorId="1818C957" wp14:editId="2EC6AA42">
          <wp:simplePos x="0" y="0"/>
          <wp:positionH relativeFrom="column">
            <wp:posOffset>5300420</wp:posOffset>
          </wp:positionH>
          <wp:positionV relativeFrom="paragraph">
            <wp:posOffset>31708</wp:posOffset>
          </wp:positionV>
          <wp:extent cx="1201119" cy="322474"/>
          <wp:effectExtent l="0" t="0" r="0" b="0"/>
          <wp:wrapNone/>
          <wp:docPr id="5" name="obrázek 3" descr="\\lovochemie.cz\dfs\Users\hendrych\Corporate identity\PREOL\logo PREOL 201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lovochemie.cz\dfs\Users\hendrych\Corporate identity\PREOL\logo PREOL 2012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8126" cy="35925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C7A31">
      <w:rPr>
        <w:rFonts w:ascii="Calibri" w:hAnsi="Calibri"/>
        <w:noProof/>
        <w:color w:val="0070C0"/>
        <w:sz w:val="22"/>
        <w:szCs w:val="22"/>
      </w:rPr>
      <w:t xml:space="preserve"> </w:t>
    </w:r>
    <w:r>
      <w:rPr>
        <w:rFonts w:ascii="Calibri" w:hAnsi="Calibri"/>
        <w:noProof/>
        <w:color w:val="0070C0"/>
        <w:sz w:val="22"/>
        <w:szCs w:val="22"/>
      </w:rPr>
      <w:t xml:space="preserve">  </w:t>
    </w:r>
    <w:r>
      <w:rPr>
        <w:rFonts w:ascii="Calibri" w:hAnsi="Calibri"/>
        <w:noProof/>
        <w:color w:val="0070C0"/>
        <w:sz w:val="22"/>
        <w:szCs w:val="22"/>
      </w:rPr>
      <w:drawing>
        <wp:inline distT="0" distB="0" distL="0" distR="0" wp14:anchorId="1818C959" wp14:editId="1818C95A">
          <wp:extent cx="2077357" cy="439947"/>
          <wp:effectExtent l="19050" t="0" r="0" b="0"/>
          <wp:docPr id="2" name="Obrázek 8" descr="cid:image001.png@01D02BE7.2C7243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cid:image001.png@01D02BE7.2C724370"/>
                  <pic:cNvPicPr>
                    <a:picLocks noChangeAspect="1" noChangeArrowheads="1"/>
                  </pic:cNvPicPr>
                </pic:nvPicPr>
                <pic:blipFill>
                  <a:blip r:embed="rId2" r:link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2127" cy="443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</w:t>
    </w:r>
    <w:r w:rsidR="00DC7A31">
      <w:t xml:space="preserve">       </w:t>
    </w:r>
    <w:r>
      <w:t xml:space="preserve"> </w:t>
    </w:r>
    <w:r w:rsidR="004B61D6">
      <w:t xml:space="preserve">   </w:t>
    </w:r>
    <w:r>
      <w:t xml:space="preserve">         </w:t>
    </w:r>
  </w:p>
  <w:p w14:paraId="2D97865B" w14:textId="77777777" w:rsidR="005702A9" w:rsidRDefault="005702A9" w:rsidP="004B61D6">
    <w:pPr>
      <w:pStyle w:val="Zhlav"/>
      <w:tabs>
        <w:tab w:val="clear" w:pos="4536"/>
        <w:tab w:val="center" w:pos="496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96D9F"/>
    <w:multiLevelType w:val="hybridMultilevel"/>
    <w:tmpl w:val="55086516"/>
    <w:lvl w:ilvl="0" w:tplc="701C5562">
      <w:start w:val="1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4503D"/>
    <w:multiLevelType w:val="hybridMultilevel"/>
    <w:tmpl w:val="02026C40"/>
    <w:lvl w:ilvl="0" w:tplc="040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" w15:restartNumberingAfterBreak="0">
    <w:nsid w:val="198F392E"/>
    <w:multiLevelType w:val="hybridMultilevel"/>
    <w:tmpl w:val="8C9A83E4"/>
    <w:lvl w:ilvl="0" w:tplc="701C5562">
      <w:start w:val="1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042465"/>
    <w:multiLevelType w:val="hybridMultilevel"/>
    <w:tmpl w:val="CC3837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F15AC"/>
    <w:multiLevelType w:val="hybridMultilevel"/>
    <w:tmpl w:val="4FDAAF94"/>
    <w:lvl w:ilvl="0" w:tplc="701C5562">
      <w:start w:val="1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5F38BC"/>
    <w:multiLevelType w:val="hybridMultilevel"/>
    <w:tmpl w:val="8744C1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561BDB"/>
    <w:multiLevelType w:val="multilevel"/>
    <w:tmpl w:val="6BB0CA7E"/>
    <w:lvl w:ilvl="0">
      <w:start w:val="1"/>
      <w:numFmt w:val="bullet"/>
      <w:pStyle w:val="StylodrkyKurzva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pStyle w:val="normodrky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263634"/>
    <w:multiLevelType w:val="hybridMultilevel"/>
    <w:tmpl w:val="8856D094"/>
    <w:lvl w:ilvl="0" w:tplc="54BABCDA">
      <w:start w:val="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BF7916"/>
    <w:multiLevelType w:val="hybridMultilevel"/>
    <w:tmpl w:val="15388C20"/>
    <w:lvl w:ilvl="0" w:tplc="DB8C395A">
      <w:start w:val="150"/>
      <w:numFmt w:val="bullet"/>
      <w:lvlText w:val="-"/>
      <w:lvlJc w:val="left"/>
      <w:pPr>
        <w:ind w:left="774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9" w15:restartNumberingAfterBreak="0">
    <w:nsid w:val="471A71EC"/>
    <w:multiLevelType w:val="hybridMultilevel"/>
    <w:tmpl w:val="D248B6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5C11AA"/>
    <w:multiLevelType w:val="hybridMultilevel"/>
    <w:tmpl w:val="16702994"/>
    <w:lvl w:ilvl="0" w:tplc="701C5562">
      <w:start w:val="150"/>
      <w:numFmt w:val="bullet"/>
      <w:lvlText w:val="-"/>
      <w:lvlJc w:val="left"/>
      <w:pPr>
        <w:ind w:left="4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1" w15:restartNumberingAfterBreak="0">
    <w:nsid w:val="5B4410C6"/>
    <w:multiLevelType w:val="hybridMultilevel"/>
    <w:tmpl w:val="44609F02"/>
    <w:lvl w:ilvl="0" w:tplc="040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2" w15:restartNumberingAfterBreak="0">
    <w:nsid w:val="608755DB"/>
    <w:multiLevelType w:val="hybridMultilevel"/>
    <w:tmpl w:val="F0A45970"/>
    <w:lvl w:ilvl="0" w:tplc="040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3" w15:restartNumberingAfterBreak="0">
    <w:nsid w:val="65C160A9"/>
    <w:multiLevelType w:val="hybridMultilevel"/>
    <w:tmpl w:val="0AEC6556"/>
    <w:lvl w:ilvl="0" w:tplc="04050005">
      <w:start w:val="1"/>
      <w:numFmt w:val="bullet"/>
      <w:lvlText w:val=""/>
      <w:lvlJc w:val="left"/>
      <w:pPr>
        <w:ind w:left="4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4" w15:restartNumberingAfterBreak="0">
    <w:nsid w:val="6F2D6CA6"/>
    <w:multiLevelType w:val="hybridMultilevel"/>
    <w:tmpl w:val="D7AA575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A555A2"/>
    <w:multiLevelType w:val="hybridMultilevel"/>
    <w:tmpl w:val="72B615C6"/>
    <w:lvl w:ilvl="0" w:tplc="553411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037FD9"/>
    <w:multiLevelType w:val="hybridMultilevel"/>
    <w:tmpl w:val="0DEEA42E"/>
    <w:lvl w:ilvl="0" w:tplc="701C5562">
      <w:start w:val="1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10"/>
  </w:num>
  <w:num w:numId="4">
    <w:abstractNumId w:val="16"/>
  </w:num>
  <w:num w:numId="5">
    <w:abstractNumId w:val="4"/>
  </w:num>
  <w:num w:numId="6">
    <w:abstractNumId w:val="2"/>
  </w:num>
  <w:num w:numId="7">
    <w:abstractNumId w:val="0"/>
  </w:num>
  <w:num w:numId="8">
    <w:abstractNumId w:val="8"/>
  </w:num>
  <w:num w:numId="9">
    <w:abstractNumId w:val="15"/>
  </w:num>
  <w:num w:numId="10">
    <w:abstractNumId w:val="9"/>
  </w:num>
  <w:num w:numId="11">
    <w:abstractNumId w:val="11"/>
  </w:num>
  <w:num w:numId="12">
    <w:abstractNumId w:val="13"/>
  </w:num>
  <w:num w:numId="13">
    <w:abstractNumId w:val="1"/>
  </w:num>
  <w:num w:numId="14">
    <w:abstractNumId w:val="5"/>
  </w:num>
  <w:num w:numId="15">
    <w:abstractNumId w:val="12"/>
  </w:num>
  <w:num w:numId="16">
    <w:abstractNumId w:val="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F51CD8"/>
    <w:rsid w:val="00000217"/>
    <w:rsid w:val="00002B5F"/>
    <w:rsid w:val="00004372"/>
    <w:rsid w:val="000050B3"/>
    <w:rsid w:val="000076BD"/>
    <w:rsid w:val="000137B7"/>
    <w:rsid w:val="000157B4"/>
    <w:rsid w:val="0001788B"/>
    <w:rsid w:val="000202BA"/>
    <w:rsid w:val="00032C8B"/>
    <w:rsid w:val="00035154"/>
    <w:rsid w:val="00041AE3"/>
    <w:rsid w:val="00042C73"/>
    <w:rsid w:val="000544C9"/>
    <w:rsid w:val="00055D65"/>
    <w:rsid w:val="00061844"/>
    <w:rsid w:val="0006359C"/>
    <w:rsid w:val="00072BA8"/>
    <w:rsid w:val="000775F5"/>
    <w:rsid w:val="00080CB4"/>
    <w:rsid w:val="00083A1B"/>
    <w:rsid w:val="000950FD"/>
    <w:rsid w:val="000A3F3B"/>
    <w:rsid w:val="000A765F"/>
    <w:rsid w:val="000B2C06"/>
    <w:rsid w:val="000B3476"/>
    <w:rsid w:val="000B48E2"/>
    <w:rsid w:val="000C7DFE"/>
    <w:rsid w:val="000D2249"/>
    <w:rsid w:val="000D2E49"/>
    <w:rsid w:val="000E4A9C"/>
    <w:rsid w:val="000E7318"/>
    <w:rsid w:val="000F0313"/>
    <w:rsid w:val="000F1A55"/>
    <w:rsid w:val="000F395C"/>
    <w:rsid w:val="00101C4A"/>
    <w:rsid w:val="001034A1"/>
    <w:rsid w:val="0012457B"/>
    <w:rsid w:val="001266D9"/>
    <w:rsid w:val="0012758F"/>
    <w:rsid w:val="00143057"/>
    <w:rsid w:val="0014693A"/>
    <w:rsid w:val="0015405A"/>
    <w:rsid w:val="00157D48"/>
    <w:rsid w:val="00157EAD"/>
    <w:rsid w:val="001712C2"/>
    <w:rsid w:val="0017730D"/>
    <w:rsid w:val="001804D7"/>
    <w:rsid w:val="001B4DE0"/>
    <w:rsid w:val="001C6FC8"/>
    <w:rsid w:val="001D2AB2"/>
    <w:rsid w:val="001D4520"/>
    <w:rsid w:val="001D7252"/>
    <w:rsid w:val="001E2E9D"/>
    <w:rsid w:val="001E59CE"/>
    <w:rsid w:val="00202BAE"/>
    <w:rsid w:val="002057DA"/>
    <w:rsid w:val="00212AB8"/>
    <w:rsid w:val="00222F87"/>
    <w:rsid w:val="0023025C"/>
    <w:rsid w:val="00234028"/>
    <w:rsid w:val="0024407F"/>
    <w:rsid w:val="00245864"/>
    <w:rsid w:val="00250A1B"/>
    <w:rsid w:val="00252679"/>
    <w:rsid w:val="002651DB"/>
    <w:rsid w:val="002660B1"/>
    <w:rsid w:val="00266882"/>
    <w:rsid w:val="002706AA"/>
    <w:rsid w:val="002719F9"/>
    <w:rsid w:val="00272986"/>
    <w:rsid w:val="00282015"/>
    <w:rsid w:val="00282CC2"/>
    <w:rsid w:val="002901BC"/>
    <w:rsid w:val="002A1897"/>
    <w:rsid w:val="002B3B68"/>
    <w:rsid w:val="002B757D"/>
    <w:rsid w:val="002C63C3"/>
    <w:rsid w:val="002E53F5"/>
    <w:rsid w:val="002E5B29"/>
    <w:rsid w:val="002E5C47"/>
    <w:rsid w:val="002F1F31"/>
    <w:rsid w:val="002F3502"/>
    <w:rsid w:val="002F6E1D"/>
    <w:rsid w:val="00300211"/>
    <w:rsid w:val="003036B5"/>
    <w:rsid w:val="00317858"/>
    <w:rsid w:val="00337DF3"/>
    <w:rsid w:val="00352F82"/>
    <w:rsid w:val="0036191D"/>
    <w:rsid w:val="00362624"/>
    <w:rsid w:val="00365838"/>
    <w:rsid w:val="00370D3C"/>
    <w:rsid w:val="00371D8E"/>
    <w:rsid w:val="00377B47"/>
    <w:rsid w:val="00384D97"/>
    <w:rsid w:val="0039547E"/>
    <w:rsid w:val="00397B80"/>
    <w:rsid w:val="003B4CF9"/>
    <w:rsid w:val="003D0435"/>
    <w:rsid w:val="003D21E2"/>
    <w:rsid w:val="003D5511"/>
    <w:rsid w:val="003E70EB"/>
    <w:rsid w:val="003F009C"/>
    <w:rsid w:val="00402A79"/>
    <w:rsid w:val="00404E1F"/>
    <w:rsid w:val="00407229"/>
    <w:rsid w:val="00412ABC"/>
    <w:rsid w:val="0041310D"/>
    <w:rsid w:val="004263BB"/>
    <w:rsid w:val="004403AA"/>
    <w:rsid w:val="00447D94"/>
    <w:rsid w:val="004538B0"/>
    <w:rsid w:val="00456C15"/>
    <w:rsid w:val="0046223B"/>
    <w:rsid w:val="0046349A"/>
    <w:rsid w:val="004661BE"/>
    <w:rsid w:val="00467890"/>
    <w:rsid w:val="00490001"/>
    <w:rsid w:val="00491EA2"/>
    <w:rsid w:val="004943D7"/>
    <w:rsid w:val="004A317C"/>
    <w:rsid w:val="004A7E26"/>
    <w:rsid w:val="004B07E9"/>
    <w:rsid w:val="004B2488"/>
    <w:rsid w:val="004B61D6"/>
    <w:rsid w:val="004C54BD"/>
    <w:rsid w:val="004C7BEB"/>
    <w:rsid w:val="004D0702"/>
    <w:rsid w:val="004D1B90"/>
    <w:rsid w:val="004D3D55"/>
    <w:rsid w:val="004D5E43"/>
    <w:rsid w:val="004D6A48"/>
    <w:rsid w:val="004E2B6C"/>
    <w:rsid w:val="004E3976"/>
    <w:rsid w:val="00505B0D"/>
    <w:rsid w:val="005126BB"/>
    <w:rsid w:val="00513224"/>
    <w:rsid w:val="005162D1"/>
    <w:rsid w:val="00517853"/>
    <w:rsid w:val="00522515"/>
    <w:rsid w:val="00532D35"/>
    <w:rsid w:val="00556790"/>
    <w:rsid w:val="005702A9"/>
    <w:rsid w:val="00571DA9"/>
    <w:rsid w:val="00571E51"/>
    <w:rsid w:val="00574FBD"/>
    <w:rsid w:val="00592A02"/>
    <w:rsid w:val="005A3A98"/>
    <w:rsid w:val="005C1291"/>
    <w:rsid w:val="005E0C68"/>
    <w:rsid w:val="005E779D"/>
    <w:rsid w:val="005F1748"/>
    <w:rsid w:val="005F5D57"/>
    <w:rsid w:val="005F6622"/>
    <w:rsid w:val="00614FE7"/>
    <w:rsid w:val="006201CD"/>
    <w:rsid w:val="006205E9"/>
    <w:rsid w:val="00621008"/>
    <w:rsid w:val="00622F28"/>
    <w:rsid w:val="00637F41"/>
    <w:rsid w:val="0064085F"/>
    <w:rsid w:val="00646047"/>
    <w:rsid w:val="0064606E"/>
    <w:rsid w:val="006520BE"/>
    <w:rsid w:val="00655626"/>
    <w:rsid w:val="00655CFE"/>
    <w:rsid w:val="006644A8"/>
    <w:rsid w:val="006644D0"/>
    <w:rsid w:val="00673605"/>
    <w:rsid w:val="00677B84"/>
    <w:rsid w:val="006813EB"/>
    <w:rsid w:val="006817B3"/>
    <w:rsid w:val="00686C15"/>
    <w:rsid w:val="00696EC1"/>
    <w:rsid w:val="006A1F5F"/>
    <w:rsid w:val="006D6B87"/>
    <w:rsid w:val="006E65FC"/>
    <w:rsid w:val="006F4EFE"/>
    <w:rsid w:val="00704DC1"/>
    <w:rsid w:val="00706A7B"/>
    <w:rsid w:val="007120F8"/>
    <w:rsid w:val="00731BCF"/>
    <w:rsid w:val="007328DC"/>
    <w:rsid w:val="00733EAD"/>
    <w:rsid w:val="00735A13"/>
    <w:rsid w:val="00736C5D"/>
    <w:rsid w:val="00746BDD"/>
    <w:rsid w:val="007502AB"/>
    <w:rsid w:val="00750E0E"/>
    <w:rsid w:val="00753094"/>
    <w:rsid w:val="0075379A"/>
    <w:rsid w:val="00772F9D"/>
    <w:rsid w:val="0077492C"/>
    <w:rsid w:val="0077650E"/>
    <w:rsid w:val="00784011"/>
    <w:rsid w:val="00790228"/>
    <w:rsid w:val="00791CA5"/>
    <w:rsid w:val="00793124"/>
    <w:rsid w:val="007A0DE8"/>
    <w:rsid w:val="007A34B0"/>
    <w:rsid w:val="007B2AC1"/>
    <w:rsid w:val="007C582F"/>
    <w:rsid w:val="007C61C1"/>
    <w:rsid w:val="007D56E2"/>
    <w:rsid w:val="007E3C61"/>
    <w:rsid w:val="007E68E1"/>
    <w:rsid w:val="00800D67"/>
    <w:rsid w:val="00804EBE"/>
    <w:rsid w:val="00812988"/>
    <w:rsid w:val="008340F4"/>
    <w:rsid w:val="0083557B"/>
    <w:rsid w:val="00846C7F"/>
    <w:rsid w:val="00855F2F"/>
    <w:rsid w:val="00862209"/>
    <w:rsid w:val="00864624"/>
    <w:rsid w:val="00864BA2"/>
    <w:rsid w:val="00872AAC"/>
    <w:rsid w:val="00874B99"/>
    <w:rsid w:val="00883B3F"/>
    <w:rsid w:val="008903BD"/>
    <w:rsid w:val="008917C0"/>
    <w:rsid w:val="00893EAC"/>
    <w:rsid w:val="008A6355"/>
    <w:rsid w:val="008B2DE1"/>
    <w:rsid w:val="008B3167"/>
    <w:rsid w:val="008B7338"/>
    <w:rsid w:val="008D41D0"/>
    <w:rsid w:val="008E0E19"/>
    <w:rsid w:val="008E629C"/>
    <w:rsid w:val="008F01BD"/>
    <w:rsid w:val="008F27D5"/>
    <w:rsid w:val="008F3833"/>
    <w:rsid w:val="008F5F90"/>
    <w:rsid w:val="00905CB9"/>
    <w:rsid w:val="0090659A"/>
    <w:rsid w:val="00911289"/>
    <w:rsid w:val="00912ADF"/>
    <w:rsid w:val="00914004"/>
    <w:rsid w:val="00921D61"/>
    <w:rsid w:val="00926430"/>
    <w:rsid w:val="009275E0"/>
    <w:rsid w:val="00927E7D"/>
    <w:rsid w:val="009423C2"/>
    <w:rsid w:val="00946B3C"/>
    <w:rsid w:val="00970DA8"/>
    <w:rsid w:val="00971711"/>
    <w:rsid w:val="00973528"/>
    <w:rsid w:val="009755F4"/>
    <w:rsid w:val="00991B67"/>
    <w:rsid w:val="009A271D"/>
    <w:rsid w:val="009A52B8"/>
    <w:rsid w:val="009A5A59"/>
    <w:rsid w:val="009C0971"/>
    <w:rsid w:val="009C317A"/>
    <w:rsid w:val="009E0970"/>
    <w:rsid w:val="009E1E3D"/>
    <w:rsid w:val="009F757C"/>
    <w:rsid w:val="00A056C6"/>
    <w:rsid w:val="00A06AF0"/>
    <w:rsid w:val="00A12A74"/>
    <w:rsid w:val="00A32613"/>
    <w:rsid w:val="00A32923"/>
    <w:rsid w:val="00A53A97"/>
    <w:rsid w:val="00A57B31"/>
    <w:rsid w:val="00A60CC7"/>
    <w:rsid w:val="00A651B8"/>
    <w:rsid w:val="00A72FED"/>
    <w:rsid w:val="00A73152"/>
    <w:rsid w:val="00A73392"/>
    <w:rsid w:val="00A85B0E"/>
    <w:rsid w:val="00A95445"/>
    <w:rsid w:val="00AA1472"/>
    <w:rsid w:val="00AA3E41"/>
    <w:rsid w:val="00AA55C4"/>
    <w:rsid w:val="00AA6A56"/>
    <w:rsid w:val="00AB5CC8"/>
    <w:rsid w:val="00AC00B1"/>
    <w:rsid w:val="00AD6ED1"/>
    <w:rsid w:val="00AF07F4"/>
    <w:rsid w:val="00B17B38"/>
    <w:rsid w:val="00B23416"/>
    <w:rsid w:val="00B33C61"/>
    <w:rsid w:val="00B356CE"/>
    <w:rsid w:val="00B440FB"/>
    <w:rsid w:val="00B447EF"/>
    <w:rsid w:val="00B5000A"/>
    <w:rsid w:val="00B53FA0"/>
    <w:rsid w:val="00B55A3C"/>
    <w:rsid w:val="00B56B45"/>
    <w:rsid w:val="00B75CA6"/>
    <w:rsid w:val="00B8156F"/>
    <w:rsid w:val="00B86DDF"/>
    <w:rsid w:val="00BA3B9B"/>
    <w:rsid w:val="00BA482A"/>
    <w:rsid w:val="00BB026D"/>
    <w:rsid w:val="00BB742C"/>
    <w:rsid w:val="00BC29ED"/>
    <w:rsid w:val="00BC7140"/>
    <w:rsid w:val="00BD0558"/>
    <w:rsid w:val="00BD0C0A"/>
    <w:rsid w:val="00BD239A"/>
    <w:rsid w:val="00BD391E"/>
    <w:rsid w:val="00BD56DD"/>
    <w:rsid w:val="00BD5D89"/>
    <w:rsid w:val="00BD7E49"/>
    <w:rsid w:val="00BE0737"/>
    <w:rsid w:val="00BE26A1"/>
    <w:rsid w:val="00BF6701"/>
    <w:rsid w:val="00C00641"/>
    <w:rsid w:val="00C06D5A"/>
    <w:rsid w:val="00C1133A"/>
    <w:rsid w:val="00C1333D"/>
    <w:rsid w:val="00C2215E"/>
    <w:rsid w:val="00C24FC6"/>
    <w:rsid w:val="00C313A8"/>
    <w:rsid w:val="00C329C5"/>
    <w:rsid w:val="00C360BA"/>
    <w:rsid w:val="00C402B5"/>
    <w:rsid w:val="00C540DB"/>
    <w:rsid w:val="00C64526"/>
    <w:rsid w:val="00C66498"/>
    <w:rsid w:val="00C66F45"/>
    <w:rsid w:val="00C709A0"/>
    <w:rsid w:val="00CC0A4A"/>
    <w:rsid w:val="00CC22A6"/>
    <w:rsid w:val="00CC424D"/>
    <w:rsid w:val="00CC59D8"/>
    <w:rsid w:val="00CD495F"/>
    <w:rsid w:val="00CE7C4B"/>
    <w:rsid w:val="00CF6232"/>
    <w:rsid w:val="00D10131"/>
    <w:rsid w:val="00D11905"/>
    <w:rsid w:val="00D157C3"/>
    <w:rsid w:val="00D233C8"/>
    <w:rsid w:val="00D352E3"/>
    <w:rsid w:val="00D40DC3"/>
    <w:rsid w:val="00D51966"/>
    <w:rsid w:val="00D5370E"/>
    <w:rsid w:val="00D61750"/>
    <w:rsid w:val="00D666C3"/>
    <w:rsid w:val="00D75F1C"/>
    <w:rsid w:val="00D8443E"/>
    <w:rsid w:val="00D94C12"/>
    <w:rsid w:val="00DA4479"/>
    <w:rsid w:val="00DB3E27"/>
    <w:rsid w:val="00DB4D50"/>
    <w:rsid w:val="00DC52AB"/>
    <w:rsid w:val="00DC5C58"/>
    <w:rsid w:val="00DC665E"/>
    <w:rsid w:val="00DC7A31"/>
    <w:rsid w:val="00DD469D"/>
    <w:rsid w:val="00DE1DFA"/>
    <w:rsid w:val="00DE4B38"/>
    <w:rsid w:val="00DE70EC"/>
    <w:rsid w:val="00DF5652"/>
    <w:rsid w:val="00E024BA"/>
    <w:rsid w:val="00E14BA3"/>
    <w:rsid w:val="00E151FA"/>
    <w:rsid w:val="00E20D8B"/>
    <w:rsid w:val="00E446B7"/>
    <w:rsid w:val="00E50335"/>
    <w:rsid w:val="00E56206"/>
    <w:rsid w:val="00E70F01"/>
    <w:rsid w:val="00E716D7"/>
    <w:rsid w:val="00E82A9B"/>
    <w:rsid w:val="00E831E5"/>
    <w:rsid w:val="00E90AD9"/>
    <w:rsid w:val="00E927B3"/>
    <w:rsid w:val="00EA2B2B"/>
    <w:rsid w:val="00EB1062"/>
    <w:rsid w:val="00EB37E9"/>
    <w:rsid w:val="00EB7C13"/>
    <w:rsid w:val="00EC1FF0"/>
    <w:rsid w:val="00EC2773"/>
    <w:rsid w:val="00ED2B6C"/>
    <w:rsid w:val="00EE5298"/>
    <w:rsid w:val="00EF244E"/>
    <w:rsid w:val="00F07954"/>
    <w:rsid w:val="00F1671B"/>
    <w:rsid w:val="00F214B8"/>
    <w:rsid w:val="00F25F4F"/>
    <w:rsid w:val="00F31E7E"/>
    <w:rsid w:val="00F439EC"/>
    <w:rsid w:val="00F50793"/>
    <w:rsid w:val="00F51CD8"/>
    <w:rsid w:val="00F52280"/>
    <w:rsid w:val="00F52652"/>
    <w:rsid w:val="00F53AFF"/>
    <w:rsid w:val="00F667FA"/>
    <w:rsid w:val="00F70EEF"/>
    <w:rsid w:val="00F729FB"/>
    <w:rsid w:val="00F817F2"/>
    <w:rsid w:val="00F81875"/>
    <w:rsid w:val="00F819E8"/>
    <w:rsid w:val="00F84215"/>
    <w:rsid w:val="00F87508"/>
    <w:rsid w:val="00FA30A3"/>
    <w:rsid w:val="00FA5E8A"/>
    <w:rsid w:val="00FB0007"/>
    <w:rsid w:val="00FB3DEB"/>
    <w:rsid w:val="00FB6620"/>
    <w:rsid w:val="00FC3CD4"/>
    <w:rsid w:val="00FD05B7"/>
    <w:rsid w:val="00FE6127"/>
    <w:rsid w:val="00FE6A98"/>
    <w:rsid w:val="00FF0F6E"/>
    <w:rsid w:val="00FF22EF"/>
    <w:rsid w:val="00FF3B7F"/>
    <w:rsid w:val="00FF5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18C852"/>
  <w15:docId w15:val="{A1CC3669-3C97-4C47-BD72-369A8325A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32613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1CD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51CD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F51CD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51CD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51CD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51CD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B5CC8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7E3C61"/>
    <w:rPr>
      <w:color w:val="0000FF"/>
      <w:u w:val="single"/>
    </w:rPr>
  </w:style>
  <w:style w:type="paragraph" w:customStyle="1" w:styleId="StylodrkyKurzva">
    <w:name w:val="Styl odrážky + Kurzíva"/>
    <w:basedOn w:val="Normln"/>
    <w:rsid w:val="007E3C61"/>
    <w:pPr>
      <w:numPr>
        <w:numId w:val="17"/>
      </w:numPr>
    </w:pPr>
  </w:style>
  <w:style w:type="paragraph" w:customStyle="1" w:styleId="normodrky">
    <w:name w:val="norm.odrážky"/>
    <w:basedOn w:val="Normln"/>
    <w:rsid w:val="007E3C61"/>
    <w:pPr>
      <w:numPr>
        <w:ilvl w:val="1"/>
        <w:numId w:val="17"/>
      </w:numPr>
    </w:pPr>
  </w:style>
  <w:style w:type="paragraph" w:styleId="Bezmezer">
    <w:name w:val="No Spacing"/>
    <w:link w:val="BezmezerChar"/>
    <w:uiPriority w:val="1"/>
    <w:qFormat/>
    <w:rsid w:val="007E3C61"/>
    <w:rPr>
      <w:sz w:val="24"/>
      <w:szCs w:val="24"/>
    </w:rPr>
  </w:style>
  <w:style w:type="character" w:customStyle="1" w:styleId="BezmezerChar">
    <w:name w:val="Bez mezer Char"/>
    <w:basedOn w:val="Standardnpsmoodstavce"/>
    <w:link w:val="Bezmezer"/>
    <w:uiPriority w:val="1"/>
    <w:rsid w:val="007E3C61"/>
    <w:rPr>
      <w:sz w:val="24"/>
      <w:szCs w:val="24"/>
    </w:rPr>
  </w:style>
  <w:style w:type="paragraph" w:customStyle="1" w:styleId="Nzevzhlav">
    <w:name w:val="Název záhlaví"/>
    <w:basedOn w:val="Zhlav"/>
    <w:link w:val="NzevzhlavChar"/>
    <w:qFormat/>
    <w:rsid w:val="00C329C5"/>
    <w:pPr>
      <w:spacing w:before="20" w:after="20"/>
      <w:ind w:left="186" w:right="214"/>
      <w:jc w:val="center"/>
    </w:pPr>
    <w:rPr>
      <w:rFonts w:asciiTheme="majorHAnsi" w:hAnsiTheme="majorHAnsi"/>
      <w:b/>
      <w:caps/>
      <w:sz w:val="52"/>
    </w:rPr>
  </w:style>
  <w:style w:type="character" w:customStyle="1" w:styleId="NzevzhlavChar">
    <w:name w:val="Název záhlaví Char"/>
    <w:basedOn w:val="ZhlavChar"/>
    <w:link w:val="Nzevzhlav"/>
    <w:rsid w:val="00C329C5"/>
    <w:rPr>
      <w:rFonts w:asciiTheme="majorHAnsi" w:hAnsiTheme="majorHAnsi"/>
      <w:b/>
      <w:caps/>
      <w:sz w:val="52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6A1F5F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3F009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5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portal.lovochemie.cz/apps/IMS/IMS/Nov&#225;%20dokumentace/BOZP_BOZP/TOP-BOZP-002%20Bezpe&#269;nostn&#237;%20pravidla%20pro%20zam&#283;stnance%20jin&#253;ch%20organizac&#237;%20(kontraktory).docx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reol.cz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portal.lovochemie.cz/apps/IMS/IMS/Nov&#225;%20dokumentace/BOZP_BOZP/TOP-BOZP-005%20Pr&#225;ce%20ve%20v&#253;&#353;k&#225;ch.docx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lovochemie.cz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portal.lovochemie.cz/apps/IMS/IMS/Nov&#225;%20dokumentace/BOZP_BOZP/TOP-BOZP-001%20Le&#353;en&#237;.docx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gi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2.png@01D05267.4684ECD0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IRD_PevnaPrilohaCislo xmlns="0996579a-f027-4833-acab-271a20234824">01</IRD_PevnaPrilohaCislo>
    <IRD_ProcesText xmlns="0996579a-f027-4833-acab-271a20234824">BOZP</IRD_ProcesText>
    <IRD_PrilohaTypText xmlns="0996579a-f027-4833-acab-271a20234824" xsi:nil="true"/>
    <IRD_O1 xmlns="0996579a-f027-4833-acab-271a20234824">TOP-BOZP-002</IRD_O1>
    <IRD_CisloRevize xmlns="0996579a-f027-4833-acab-271a20234824">2</IRD_CisloRevize>
    <IRD_SubProcesText xmlns="0996579a-f027-4833-acab-271a20234824" xsi:nil="true"/>
    <IRD_PublikovaniPrilohy xmlns="0996579a-f027-4833-acab-271a20234824">true</IRD_PublikovaniPrilohy>
    <IRD_Archiv xmlns="0996579a-f027-4833-acab-271a20234824">NE</IRD_Archiv>
    <IRD_SubProcesTextKPED xmlns="0996579a-f027-4833-acab-271a20234824" xsi:nil="true"/>
    <IRD_O3 xmlns="0996579a-f027-4833-acab-271a20234824">TOP-BOZP-002 Bezpečnostní pravidla pro zaměstnance jiných organizací (kontraktory)</IRD_O3>
    <IRD_Popis xmlns="0996579a-f027-4833-acab-271a20234824">Tématický plán vstupního školerní.docx</IRD_Popis>
    <IRD_PrilohyTypTextKPED xmlns="0996579a-f027-4833-acab-271a20234824">Technicko-organizační postup</IRD_PrilohyTypTextKPED>
    <IRD_PevnaPrilohaTyp xmlns="0996579a-f027-4833-acab-271a20234824">F</IRD_PevnaPrilohaTyp>
    <IRD_VolbaHlavniPriloha xmlns="0996579a-f027-4833-acab-271a20234824">H</IRD_VolbaHlavniPriloha>
    <IRD_O2 xmlns="0996579a-f027-4833-acab-271a20234824">TOP-BOZP-002</IRD_O2>
    <IRD_TypDokumentuText xmlns="0996579a-f027-4833-acab-271a20234824">TOP</IRD_TypDokumentuText>
    <IRD_PorCislo xmlns="0996579a-f027-4833-acab-271a20234824">002</IRD_PorCislo>
    <IRD_PrilohaPorCislo xmlns="0996579a-f027-4833-acab-271a20234824" xsi:nil="true"/>
    <IRD_ProcesTextKPED xmlns="0996579a-f027-4833-acab-271a20234824">BOZP_Bezpečnost a ochrana zdraví při práci</IRD_ProcesTextKPED>
    <IRD_WFStav xmlns="0996579a-f027-4833-acab-271a20234824">V návrhu</IRD_WFStav>
    <IRD_TypDokumentuTextKPED xmlns="0996579a-f027-4833-acab-271a20234824">Technicko-organizační postup</IRD_TypDokumentuTextKPE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říloha" ma:contentTypeID="0x010100FA6A43AFC4E0144BABA91F2EFCAC5A750100F9B03AB1B624A746A8DF2F8652E1C4B5" ma:contentTypeVersion="175" ma:contentTypeDescription="" ma:contentTypeScope="" ma:versionID="861faf2698f53ab88c825cf1d5a7ea10">
  <xsd:schema xmlns:xsd="http://www.w3.org/2001/XMLSchema" xmlns:xs="http://www.w3.org/2001/XMLSchema" xmlns:p="http://schemas.microsoft.com/office/2006/metadata/properties" xmlns:ns2="0996579a-f027-4833-acab-271a20234824" targetNamespace="http://schemas.microsoft.com/office/2006/metadata/properties" ma:root="true" ma:fieldsID="9603a3d579aff5d9c21abdaac554110d" ns2:_="">
    <xsd:import namespace="0996579a-f027-4833-acab-271a20234824"/>
    <xsd:element name="properties">
      <xsd:complexType>
        <xsd:sequence>
          <xsd:element name="documentManagement">
            <xsd:complexType>
              <xsd:all>
                <xsd:element ref="ns2:IRD_PevnaPrilohaTyp" minOccurs="0"/>
                <xsd:element ref="ns2:IRD_PevnaPrilohaCislo" minOccurs="0"/>
                <xsd:element ref="ns2:IRD_O1" minOccurs="0"/>
                <xsd:element ref="ns2:IRD_O2" minOccurs="0"/>
                <xsd:element ref="ns2:IRD_O3" minOccurs="0"/>
                <xsd:element ref="ns2:IRD_CisloRevize" minOccurs="0"/>
                <xsd:element ref="ns2:IRD_VolbaHlavniPriloha" minOccurs="0"/>
                <xsd:element ref="ns2:IRD_TypDokumentuText" minOccurs="0"/>
                <xsd:element ref="ns2:IRD_ProcesText" minOccurs="0"/>
                <xsd:element ref="ns2:IRD_SubProcesText" minOccurs="0"/>
                <xsd:element ref="ns2:IRD_PorCislo" minOccurs="0"/>
                <xsd:element ref="ns2:IRD_PrilohaTypText" minOccurs="0"/>
                <xsd:element ref="ns2:IRD_PrilohaPorCislo" minOccurs="0"/>
                <xsd:element ref="ns2:IRD_WFStav" minOccurs="0"/>
                <xsd:element ref="ns2:IRD_Archiv" minOccurs="0"/>
                <xsd:element ref="ns2:IRD_Popis" minOccurs="0"/>
                <xsd:element ref="ns2:IRD_TypDokumentuTextKPED" minOccurs="0"/>
                <xsd:element ref="ns2:IRD_ProcesTextKPED" minOccurs="0"/>
                <xsd:element ref="ns2:IRD_SubProcesTextKPED" minOccurs="0"/>
                <xsd:element ref="ns2:IRD_PrilohyTypTextKPED" minOccurs="0"/>
                <xsd:element ref="ns2:IRD_PublikovaniPriloh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96579a-f027-4833-acab-271a20234824" elementFormDefault="qualified">
    <xsd:import namespace="http://schemas.microsoft.com/office/2006/documentManagement/types"/>
    <xsd:import namespace="http://schemas.microsoft.com/office/infopath/2007/PartnerControls"/>
    <xsd:element name="IRD_PevnaPrilohaTyp" ma:index="2" nillable="true" ma:displayName="Příloha typ" ma:format="RadioButtons" ma:internalName="IRD_PevnaPrilohaTyp">
      <xsd:simpleType>
        <xsd:restriction base="dms:Choice">
          <xsd:enumeration value="P"/>
          <xsd:enumeration value="F"/>
        </xsd:restriction>
      </xsd:simpleType>
    </xsd:element>
    <xsd:element name="IRD_PevnaPrilohaCislo" ma:index="3" nillable="true" ma:displayName="Příloha číslo" ma:internalName="IRD_PevnaPrilohaCislo">
      <xsd:simpleType>
        <xsd:restriction base="dms:Text">
          <xsd:maxLength value="2"/>
        </xsd:restriction>
      </xsd:simpleType>
    </xsd:element>
    <xsd:element name="IRD_O1" ma:index="4" nillable="true" ma:displayName="Hlavní dokument" ma:hidden="true" ma:internalName="IRD_O1" ma:readOnly="false">
      <xsd:simpleType>
        <xsd:restriction base="dms:Text">
          <xsd:maxLength value="255"/>
        </xsd:restriction>
      </xsd:simpleType>
    </xsd:element>
    <xsd:element name="IRD_O2" ma:index="5" nillable="true" ma:displayName="Dokument" ma:hidden="true" ma:indexed="true" ma:internalName="IRD_O2" ma:readOnly="false">
      <xsd:simpleType>
        <xsd:restriction base="dms:Text">
          <xsd:maxLength value="255"/>
        </xsd:restriction>
      </xsd:simpleType>
    </xsd:element>
    <xsd:element name="IRD_O3" ma:index="6" nillable="true" ma:displayName="Dokument popis" ma:hidden="true" ma:internalName="IRD_O3" ma:readOnly="false">
      <xsd:simpleType>
        <xsd:restriction base="dms:Text">
          <xsd:maxLength value="255"/>
        </xsd:restriction>
      </xsd:simpleType>
    </xsd:element>
    <xsd:element name="IRD_CisloRevize" ma:index="7" nillable="true" ma:displayName="Číslo revize" ma:decimals="0" ma:default="1" ma:hidden="true" ma:internalName="IRD_CisloRevize" ma:readOnly="false" ma:percentage="FALSE">
      <xsd:simpleType>
        <xsd:restriction base="dms:Number"/>
      </xsd:simpleType>
    </xsd:element>
    <xsd:element name="IRD_VolbaHlavniPriloha" ma:index="8" nillable="true" ma:displayName="Volba vazby H_P" ma:format="Dropdown" ma:hidden="true" ma:indexed="true" ma:internalName="IRD_VolbaHlavniPriloha" ma:readOnly="false">
      <xsd:simpleType>
        <xsd:restriction base="dms:Choice">
          <xsd:enumeration value="H"/>
          <xsd:enumeration value="P"/>
        </xsd:restriction>
      </xsd:simpleType>
    </xsd:element>
    <xsd:element name="IRD_TypDokumentuText" ma:index="9" nillable="true" ma:displayName="Typ dokumentu Zkratka" ma:description="Nevyplňujte, bude doplněno při prvním uložení." ma:hidden="true" ma:internalName="IRD_TypDokumentuText" ma:readOnly="false">
      <xsd:simpleType>
        <xsd:restriction base="dms:Text">
          <xsd:maxLength value="255"/>
        </xsd:restriction>
      </xsd:simpleType>
    </xsd:element>
    <xsd:element name="IRD_ProcesText" ma:index="10" nillable="true" ma:displayName="Proces zkratka" ma:description="Nevyplňujte, bude doplněno při prvním uložení." ma:hidden="true" ma:internalName="IRD_ProcesText" ma:readOnly="false">
      <xsd:simpleType>
        <xsd:restriction base="dms:Text">
          <xsd:maxLength value="255"/>
        </xsd:restriction>
      </xsd:simpleType>
    </xsd:element>
    <xsd:element name="IRD_SubProcesText" ma:index="11" nillable="true" ma:displayName="SubProces Zkratka" ma:description="Nevyplňujte, bude doplněno při prvním uložení." ma:hidden="true" ma:internalName="IRD_SubProcesText" ma:readOnly="false">
      <xsd:simpleType>
        <xsd:restriction base="dms:Text">
          <xsd:maxLength value="255"/>
        </xsd:restriction>
      </xsd:simpleType>
    </xsd:element>
    <xsd:element name="IRD_PorCislo" ma:index="12" nillable="true" ma:displayName="Pořadové číslo" ma:hidden="true" ma:internalName="IRD_PorCislo" ma:readOnly="false">
      <xsd:simpleType>
        <xsd:restriction base="dms:Text">
          <xsd:maxLength value="3"/>
        </xsd:restriction>
      </xsd:simpleType>
    </xsd:element>
    <xsd:element name="IRD_PrilohaTypText" ma:index="13" nillable="true" ma:displayName="Podřízený dok_zkratka" ma:description="Nevyplňujte, bude doplněno při prvním uložení." ma:hidden="true" ma:internalName="IRD_PrilohaTypText" ma:readOnly="false">
      <xsd:simpleType>
        <xsd:restriction base="dms:Text">
          <xsd:maxLength value="255"/>
        </xsd:restriction>
      </xsd:simpleType>
    </xsd:element>
    <xsd:element name="IRD_PrilohaPorCislo" ma:index="14" nillable="true" ma:displayName="Podřízený dok_číslo" ma:hidden="true" ma:internalName="IRD_PrilohaPorCislo" ma:readOnly="false">
      <xsd:simpleType>
        <xsd:restriction base="dms:Text">
          <xsd:maxLength value="2"/>
        </xsd:restriction>
      </xsd:simpleType>
    </xsd:element>
    <xsd:element name="IRD_WFStav" ma:index="15" nillable="true" ma:displayName="WF stav" ma:default="Nový" ma:hidden="true" ma:indexed="true" ma:internalName="IRD_WFStav" ma:readOnly="false">
      <xsd:simpleType>
        <xsd:restriction base="dms:Text">
          <xsd:maxLength value="255"/>
        </xsd:restriction>
      </xsd:simpleType>
    </xsd:element>
    <xsd:element name="IRD_Archiv" ma:index="16" nillable="true" ma:displayName="Archiv" ma:default="NE" ma:format="RadioButtons" ma:hidden="true" ma:indexed="true" ma:internalName="IRD_Archiv" ma:readOnly="false">
      <xsd:simpleType>
        <xsd:restriction base="dms:Choice">
          <xsd:enumeration value="NE"/>
          <xsd:enumeration value="ANO"/>
        </xsd:restriction>
      </xsd:simpleType>
    </xsd:element>
    <xsd:element name="IRD_Popis" ma:index="17" nillable="true" ma:displayName="Popis dokumentu" ma:hidden="true" ma:internalName="IRD_Popis" ma:readOnly="false">
      <xsd:simpleType>
        <xsd:restriction base="dms:Text">
          <xsd:maxLength value="255"/>
        </xsd:restriction>
      </xsd:simpleType>
    </xsd:element>
    <xsd:element name="IRD_TypDokumentuTextKPED" ma:index="18" nillable="true" ma:displayName="Typ hlavního dokumentu" ma:hidden="true" ma:internalName="IRD_TypDokumentuTextKPED" ma:readOnly="false">
      <xsd:simpleType>
        <xsd:restriction base="dms:Text">
          <xsd:maxLength value="255"/>
        </xsd:restriction>
      </xsd:simpleType>
    </xsd:element>
    <xsd:element name="IRD_ProcesTextKPED" ma:index="19" nillable="true" ma:displayName="Proces" ma:hidden="true" ma:indexed="true" ma:internalName="IRD_ProcesTextKPED" ma:readOnly="false">
      <xsd:simpleType>
        <xsd:restriction base="dms:Text">
          <xsd:maxLength value="255"/>
        </xsd:restriction>
      </xsd:simpleType>
    </xsd:element>
    <xsd:element name="IRD_SubProcesTextKPED" ma:index="20" nillable="true" ma:displayName="Subproces" ma:hidden="true" ma:indexed="true" ma:internalName="IRD_SubProcesTextKPED" ma:readOnly="false">
      <xsd:simpleType>
        <xsd:restriction base="dms:Text">
          <xsd:maxLength value="255"/>
        </xsd:restriction>
      </xsd:simpleType>
    </xsd:element>
    <xsd:element name="IRD_PrilohyTypTextKPED" ma:index="21" nillable="true" ma:displayName="Typ dokumentu" ma:description="Nevyplňujte pro Nový, možnost změnit existující" ma:hidden="true" ma:indexed="true" ma:internalName="IRD_PrilohyTypTextKPED" ma:readOnly="false">
      <xsd:simpleType>
        <xsd:restriction base="dms:Text">
          <xsd:maxLength value="255"/>
        </xsd:restriction>
      </xsd:simpleType>
    </xsd:element>
    <xsd:element name="IRD_PublikovaniPrilohy" ma:index="29" nillable="true" ma:displayName="Publikování přílohy" ma:default="0" ma:indexed="true" ma:internalName="IRD_PublikovaniPrilohy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Typ obsahu"/>
        <xsd:element ref="dc:title" minOccurs="0" maxOccurs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B9936C-3175-44D6-9393-67456ACA5B08}">
  <ds:schemaRefs>
    <ds:schemaRef ds:uri="http://schemas.microsoft.com/office/2006/metadata/properties"/>
    <ds:schemaRef ds:uri="0996579a-f027-4833-acab-271a20234824"/>
  </ds:schemaRefs>
</ds:datastoreItem>
</file>

<file path=customXml/itemProps2.xml><?xml version="1.0" encoding="utf-8"?>
<ds:datastoreItem xmlns:ds="http://schemas.openxmlformats.org/officeDocument/2006/customXml" ds:itemID="{71357AD4-6B8B-4101-A52B-E4DB5462C5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96579a-f027-4833-acab-271a202348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A49E7C-EE04-44AE-ADC7-98198A0F3E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F04709-BB08-4677-8F51-266F45BD5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624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TOP-BOZP-002(F01) Tématický plán vstupního školerní.docx</vt:lpstr>
    </vt:vector>
  </TitlesOfParts>
  <Company>Lovochemie, a.s.</Company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TOP-BOZP-002(F01) Tématický plán vstupního školerní.docx</dc:title>
  <dc:creator>chotetij</dc:creator>
  <cp:lastModifiedBy>Hozáková Lenka</cp:lastModifiedBy>
  <cp:revision>19</cp:revision>
  <cp:lastPrinted>2023-01-19T08:55:00Z</cp:lastPrinted>
  <dcterms:created xsi:type="dcterms:W3CDTF">2021-06-04T11:18:00Z</dcterms:created>
  <dcterms:modified xsi:type="dcterms:W3CDTF">2023-01-25T08:51:00Z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0x010100FA6A43AFC4E0144BABA91F2EFCAC5A750100F9B03AB1B624A746A8DF2F8652E1C4B5</vt:lpwstr>
  </property>
  <property fmtid="{D5CDD505-2E9C-101B-9397-08002B2CF9AE}" pid="4" name="_docset_NoMedatataSyncRequired">
    <vt:lpwstr>False</vt:lpwstr>
  </property>
  <property fmtid="{D5CDD505-2E9C-101B-9397-08002B2CF9AE}" pid="5" name="_EmailSubject">
    <vt:lpwstr> Vstupní/opakovací školení BOZP a PO pro společnosti Lovochemie a PREOL</vt:lpwstr>
  </property>
  <property fmtid="{D5CDD505-2E9C-101B-9397-08002B2CF9AE}" pid="6" name="_AuthorEmail">
    <vt:lpwstr>Lenka.Hozakova@lovochemie.cz</vt:lpwstr>
  </property>
  <property fmtid="{D5CDD505-2E9C-101B-9397-08002B2CF9AE}" pid="7" name="_AuthorEmailDisplayName">
    <vt:lpwstr>Hozáková Lenka</vt:lpwstr>
  </property>
  <property fmtid="{D5CDD505-2E9C-101B-9397-08002B2CF9AE}" pid="9" name="_AdHocReviewCycleID">
    <vt:i4>-1216001428</vt:i4>
  </property>
</Properties>
</file>